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0EFD3C51"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del w:id="0" w:author="Miruška Hrabčáková" w:date="2017-05-11T13:43:00Z">
        <w:r w:rsidR="002F063B" w:rsidDel="000D545A">
          <w:rPr>
            <w:rFonts w:ascii="Verdana" w:hAnsi="Verdana"/>
            <w:sz w:val="16"/>
            <w:szCs w:val="16"/>
            <w:lang w:val="sk-SK" w:eastAsia="cs-CZ"/>
          </w:rPr>
          <w:delText>21</w:delText>
        </w:r>
      </w:del>
      <w:ins w:id="1" w:author="Miruška Hrabčáková" w:date="2017-05-11T13:43:00Z">
        <w:r w:rsidR="000D545A">
          <w:rPr>
            <w:rFonts w:ascii="Verdana" w:hAnsi="Verdana"/>
            <w:sz w:val="16"/>
            <w:szCs w:val="16"/>
            <w:lang w:val="sk-SK" w:eastAsia="cs-CZ"/>
          </w:rPr>
          <w:t>1</w:t>
        </w:r>
      </w:ins>
      <w:ins w:id="2" w:author="Miruška Hrabčáková" w:date="2017-05-11T17:18:00Z">
        <w:r w:rsidR="0012117C">
          <w:rPr>
            <w:rFonts w:ascii="Verdana" w:hAnsi="Verdana"/>
            <w:sz w:val="16"/>
            <w:szCs w:val="16"/>
            <w:lang w:val="sk-SK" w:eastAsia="cs-CZ"/>
          </w:rPr>
          <w:t>2</w:t>
        </w:r>
      </w:ins>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del w:id="3" w:author="Miruška Hrabčáková" w:date="2017-05-11T13:43:00Z">
        <w:r w:rsidR="001D2EAE" w:rsidDel="000D545A">
          <w:rPr>
            <w:rFonts w:ascii="Verdana" w:hAnsi="Verdana"/>
            <w:sz w:val="16"/>
            <w:szCs w:val="16"/>
            <w:lang w:val="sk-SK" w:eastAsia="cs-CZ"/>
          </w:rPr>
          <w:delText>3</w:delText>
        </w:r>
      </w:del>
      <w:ins w:id="4" w:author="Miruška Hrabčáková" w:date="2017-05-11T13:43:00Z">
        <w:r w:rsidR="000D545A">
          <w:rPr>
            <w:rFonts w:ascii="Verdana" w:hAnsi="Verdana"/>
            <w:sz w:val="16"/>
            <w:szCs w:val="16"/>
            <w:lang w:val="sk-SK" w:eastAsia="cs-CZ"/>
          </w:rPr>
          <w:t>5</w:t>
        </w:r>
      </w:ins>
      <w:r w:rsidR="00397ECA" w:rsidRPr="00F74B24">
        <w:rPr>
          <w:rFonts w:ascii="Verdana" w:hAnsi="Verdana"/>
          <w:sz w:val="16"/>
          <w:szCs w:val="16"/>
          <w:lang w:val="sk-SK" w:eastAsia="cs-CZ"/>
        </w:rPr>
        <w:t>. 201</w:t>
      </w:r>
      <w:r w:rsidR="00F74B24">
        <w:rPr>
          <w:rFonts w:ascii="Verdana" w:hAnsi="Verdana"/>
          <w:sz w:val="16"/>
          <w:szCs w:val="16"/>
          <w:lang w:val="sk-SK" w:eastAsia="cs-CZ"/>
        </w:rPr>
        <w:t>7</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1DABCDE5"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del w:id="5" w:author="Miruška Hrabčáková" w:date="2017-05-11T13:44:00Z">
        <w:r w:rsidR="002F063B" w:rsidDel="000D545A">
          <w:rPr>
            <w:rFonts w:ascii="Verdana" w:hAnsi="Verdana"/>
            <w:sz w:val="16"/>
            <w:szCs w:val="16"/>
            <w:lang w:val="sk-SK" w:eastAsia="cs-CZ"/>
          </w:rPr>
          <w:delText>2</w:delText>
        </w:r>
      </w:del>
      <w:ins w:id="6" w:author="Miruška Hrabčáková" w:date="2017-05-11T13:44:00Z">
        <w:r w:rsidR="000D545A">
          <w:rPr>
            <w:rFonts w:ascii="Verdana" w:hAnsi="Verdana"/>
            <w:sz w:val="16"/>
            <w:szCs w:val="16"/>
            <w:lang w:val="sk-SK" w:eastAsia="cs-CZ"/>
          </w:rPr>
          <w:t>1</w:t>
        </w:r>
      </w:ins>
      <w:del w:id="7" w:author="Miruška Hrabčáková" w:date="2017-05-11T17:18:00Z">
        <w:r w:rsidR="002F063B" w:rsidDel="0012117C">
          <w:rPr>
            <w:rFonts w:ascii="Verdana" w:hAnsi="Verdana"/>
            <w:sz w:val="16"/>
            <w:szCs w:val="16"/>
            <w:lang w:val="sk-SK" w:eastAsia="cs-CZ"/>
          </w:rPr>
          <w:delText>1</w:delText>
        </w:r>
      </w:del>
      <w:ins w:id="8" w:author="Miruška Hrabčáková" w:date="2017-05-11T17:18:00Z">
        <w:r w:rsidR="0012117C">
          <w:rPr>
            <w:rFonts w:ascii="Verdana" w:hAnsi="Verdana"/>
            <w:sz w:val="16"/>
            <w:szCs w:val="16"/>
            <w:lang w:val="sk-SK" w:eastAsia="cs-CZ"/>
          </w:rPr>
          <w:t>2</w:t>
        </w:r>
      </w:ins>
      <w:r w:rsidR="00B67260" w:rsidRPr="00F74B24">
        <w:rPr>
          <w:rFonts w:ascii="Verdana" w:hAnsi="Verdana"/>
          <w:sz w:val="16"/>
          <w:szCs w:val="16"/>
          <w:lang w:val="sk-SK" w:eastAsia="cs-CZ"/>
        </w:rPr>
        <w:t xml:space="preserve">. </w:t>
      </w:r>
      <w:r w:rsidR="001D2EAE">
        <w:rPr>
          <w:rFonts w:ascii="Verdana" w:hAnsi="Verdana"/>
          <w:sz w:val="16"/>
          <w:szCs w:val="16"/>
          <w:lang w:val="sk-SK" w:eastAsia="cs-CZ"/>
        </w:rPr>
        <w:t>0</w:t>
      </w:r>
      <w:del w:id="9" w:author="Miruška Hrabčáková" w:date="2017-05-11T13:44:00Z">
        <w:r w:rsidR="001D2EAE" w:rsidDel="000D545A">
          <w:rPr>
            <w:rFonts w:ascii="Verdana" w:hAnsi="Verdana"/>
            <w:sz w:val="16"/>
            <w:szCs w:val="16"/>
            <w:lang w:val="sk-SK" w:eastAsia="cs-CZ"/>
          </w:rPr>
          <w:delText>3</w:delText>
        </w:r>
      </w:del>
      <w:ins w:id="10" w:author="Miruška Hrabčáková" w:date="2017-05-11T13:44:00Z">
        <w:r w:rsidR="000D545A">
          <w:rPr>
            <w:rFonts w:ascii="Verdana" w:hAnsi="Verdana"/>
            <w:sz w:val="16"/>
            <w:szCs w:val="16"/>
            <w:lang w:val="sk-SK" w:eastAsia="cs-CZ"/>
          </w:rPr>
          <w:t>5</w:t>
        </w:r>
      </w:ins>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Adela Danišková</w:t>
      </w:r>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4F115DD2"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del w:id="11" w:author="Miruška Hrabčáková" w:date="2017-05-11T13:44:00Z">
        <w:r w:rsidR="002F063B" w:rsidDel="000D545A">
          <w:rPr>
            <w:rFonts w:ascii="Verdana" w:hAnsi="Verdana"/>
            <w:sz w:val="16"/>
            <w:szCs w:val="16"/>
            <w:lang w:val="sk-SK" w:eastAsia="cs-CZ"/>
          </w:rPr>
          <w:delText>2</w:delText>
        </w:r>
      </w:del>
      <w:ins w:id="12" w:author="Miruška Hrabčáková" w:date="2017-05-11T13:44:00Z">
        <w:r w:rsidR="000D545A">
          <w:rPr>
            <w:rFonts w:ascii="Verdana" w:hAnsi="Verdana"/>
            <w:sz w:val="16"/>
            <w:szCs w:val="16"/>
            <w:lang w:val="sk-SK" w:eastAsia="cs-CZ"/>
          </w:rPr>
          <w:t>1</w:t>
        </w:r>
      </w:ins>
      <w:del w:id="13" w:author="Miruška Hrabčáková" w:date="2017-05-11T17:18:00Z">
        <w:r w:rsidR="002F063B" w:rsidDel="0012117C">
          <w:rPr>
            <w:rFonts w:ascii="Verdana" w:hAnsi="Verdana"/>
            <w:sz w:val="16"/>
            <w:szCs w:val="16"/>
            <w:lang w:val="sk-SK" w:eastAsia="cs-CZ"/>
          </w:rPr>
          <w:delText>1</w:delText>
        </w:r>
      </w:del>
      <w:ins w:id="14" w:author="Miruška Hrabčáková" w:date="2017-05-11T17:18:00Z">
        <w:r w:rsidR="0012117C">
          <w:rPr>
            <w:rFonts w:ascii="Verdana" w:hAnsi="Verdana"/>
            <w:sz w:val="16"/>
            <w:szCs w:val="16"/>
            <w:lang w:val="sk-SK" w:eastAsia="cs-CZ"/>
          </w:rPr>
          <w:t>2</w:t>
        </w:r>
      </w:ins>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del w:id="15" w:author="Miruška Hrabčáková" w:date="2017-05-11T13:44:00Z">
        <w:r w:rsidR="001D2EAE" w:rsidDel="000D545A">
          <w:rPr>
            <w:rFonts w:ascii="Verdana" w:hAnsi="Verdana"/>
            <w:sz w:val="16"/>
            <w:szCs w:val="16"/>
            <w:lang w:val="sk-SK" w:eastAsia="cs-CZ"/>
          </w:rPr>
          <w:delText>3</w:delText>
        </w:r>
      </w:del>
      <w:ins w:id="16" w:author="Miruška Hrabčáková" w:date="2017-05-11T13:44:00Z">
        <w:r w:rsidR="000D545A">
          <w:rPr>
            <w:rFonts w:ascii="Verdana" w:hAnsi="Verdana"/>
            <w:sz w:val="16"/>
            <w:szCs w:val="16"/>
            <w:lang w:val="sk-SK" w:eastAsia="cs-CZ"/>
          </w:rPr>
          <w:t>5</w:t>
        </w:r>
      </w:ins>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74CCA5DD"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3530CD">
        <w:rPr>
          <w:rFonts w:ascii="Verdana" w:hAnsi="Verdana"/>
          <w:sz w:val="16"/>
          <w:szCs w:val="16"/>
          <w:lang w:val="sk-SK" w:eastAsia="cs-CZ"/>
        </w:rPr>
        <w:t>3.</w:t>
      </w:r>
      <w:del w:id="17" w:author="Miruška Hrabčáková" w:date="2017-05-11T13:44:00Z">
        <w:r w:rsidR="003530CD" w:rsidDel="000D545A">
          <w:rPr>
            <w:rFonts w:ascii="Verdana" w:hAnsi="Verdana"/>
            <w:sz w:val="16"/>
            <w:szCs w:val="16"/>
            <w:lang w:val="sk-SK" w:eastAsia="cs-CZ"/>
          </w:rPr>
          <w:delText>0</w:delText>
        </w:r>
      </w:del>
      <w:ins w:id="18" w:author="Miruška Hrabčáková" w:date="2017-05-11T13:44:00Z">
        <w:r w:rsidR="000D545A">
          <w:rPr>
            <w:rFonts w:ascii="Verdana" w:hAnsi="Verdana"/>
            <w:sz w:val="16"/>
            <w:szCs w:val="16"/>
            <w:lang w:val="sk-SK" w:eastAsia="cs-CZ"/>
          </w:rPr>
          <w:t>1</w:t>
        </w:r>
      </w:ins>
      <w:r w:rsidRPr="00874735">
        <w:rPr>
          <w:rFonts w:ascii="Verdana" w:hAnsi="Verdana"/>
          <w:sz w:val="16"/>
          <w:szCs w:val="16"/>
          <w:lang w:val="sk-SK" w:eastAsia="cs-CZ"/>
        </w:rPr>
        <w:t xml:space="preserve">; platnosť od: </w:t>
      </w:r>
      <w:ins w:id="19" w:author="Miruška Hrabčáková" w:date="2017-05-11T13:44:00Z">
        <w:r w:rsidR="000D545A">
          <w:rPr>
            <w:rFonts w:ascii="Verdana" w:hAnsi="Verdana"/>
            <w:sz w:val="16"/>
            <w:szCs w:val="16"/>
            <w:lang w:val="sk-SK" w:eastAsia="cs-CZ"/>
          </w:rPr>
          <w:t>1</w:t>
        </w:r>
      </w:ins>
      <w:del w:id="20" w:author="Miruška Hrabčáková" w:date="2017-05-11T13:44:00Z">
        <w:r w:rsidR="002F063B" w:rsidDel="000D545A">
          <w:rPr>
            <w:rFonts w:ascii="Verdana" w:hAnsi="Verdana"/>
            <w:sz w:val="16"/>
            <w:szCs w:val="16"/>
            <w:lang w:val="sk-SK" w:eastAsia="cs-CZ"/>
          </w:rPr>
          <w:delText>2</w:delText>
        </w:r>
      </w:del>
      <w:del w:id="21" w:author="Miruška Hrabčáková" w:date="2017-05-11T17:18:00Z">
        <w:r w:rsidR="002F063B" w:rsidDel="0012117C">
          <w:rPr>
            <w:rFonts w:ascii="Verdana" w:hAnsi="Verdana"/>
            <w:sz w:val="16"/>
            <w:szCs w:val="16"/>
            <w:lang w:val="sk-SK" w:eastAsia="cs-CZ"/>
          </w:rPr>
          <w:delText>1</w:delText>
        </w:r>
      </w:del>
      <w:ins w:id="22" w:author="Miruška Hrabčáková" w:date="2017-05-11T17:18:00Z">
        <w:r w:rsidR="0012117C">
          <w:rPr>
            <w:rFonts w:ascii="Verdana" w:hAnsi="Verdana"/>
            <w:sz w:val="16"/>
            <w:szCs w:val="16"/>
            <w:lang w:val="sk-SK" w:eastAsia="cs-CZ"/>
          </w:rPr>
          <w:t>2</w:t>
        </w:r>
      </w:ins>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del w:id="23" w:author="Miruška Hrabčáková" w:date="2017-05-11T13:44:00Z">
        <w:r w:rsidR="001D2EAE" w:rsidDel="000D545A">
          <w:rPr>
            <w:rFonts w:ascii="Verdana" w:hAnsi="Verdana"/>
            <w:sz w:val="16"/>
            <w:szCs w:val="16"/>
            <w:lang w:val="sk-SK" w:eastAsia="cs-CZ"/>
          </w:rPr>
          <w:delText>3</w:delText>
        </w:r>
      </w:del>
      <w:ins w:id="24" w:author="Miruška Hrabčáková" w:date="2017-05-11T13:44:00Z">
        <w:r w:rsidR="000D545A">
          <w:rPr>
            <w:rFonts w:ascii="Verdana" w:hAnsi="Verdana"/>
            <w:sz w:val="16"/>
            <w:szCs w:val="16"/>
            <w:lang w:val="sk-SK" w:eastAsia="cs-CZ"/>
          </w:rPr>
          <w:t>5</w:t>
        </w:r>
      </w:ins>
      <w:r w:rsidR="00B67260" w:rsidRPr="00F74B24">
        <w:rPr>
          <w:rFonts w:ascii="Verdana" w:hAnsi="Verdana"/>
          <w:sz w:val="16"/>
          <w:szCs w:val="16"/>
          <w:lang w:val="sk-SK" w:eastAsia="cs-CZ"/>
        </w:rPr>
        <w:t>. 201</w:t>
      </w:r>
      <w:r w:rsidR="00F74B24">
        <w:rPr>
          <w:rFonts w:ascii="Verdana" w:hAnsi="Verdana"/>
          <w:sz w:val="16"/>
          <w:szCs w:val="16"/>
          <w:lang w:val="sk-SK" w:eastAsia="cs-CZ"/>
        </w:rPr>
        <w:t>7</w:t>
      </w:r>
      <w:r w:rsidRPr="00F74B24">
        <w:rPr>
          <w:rFonts w:ascii="Verdana" w:hAnsi="Verdana"/>
          <w:sz w:val="16"/>
          <w:szCs w:val="16"/>
          <w:lang w:val="sk-SK" w:eastAsia="cs-CZ"/>
        </w:rPr>
        <w:t xml:space="preserve">, účinnosť od: </w:t>
      </w:r>
      <w:ins w:id="25" w:author="Miruška Hrabčáková" w:date="2017-05-11T13:44:00Z">
        <w:r w:rsidR="000D545A">
          <w:rPr>
            <w:rFonts w:ascii="Verdana" w:hAnsi="Verdana"/>
            <w:sz w:val="16"/>
            <w:szCs w:val="16"/>
            <w:lang w:val="sk-SK" w:eastAsia="cs-CZ"/>
          </w:rPr>
          <w:t>1</w:t>
        </w:r>
      </w:ins>
      <w:del w:id="26" w:author="Miruška Hrabčáková" w:date="2017-05-11T13:44:00Z">
        <w:r w:rsidR="002F063B" w:rsidDel="000D545A">
          <w:rPr>
            <w:rFonts w:ascii="Verdana" w:hAnsi="Verdana"/>
            <w:sz w:val="16"/>
            <w:szCs w:val="16"/>
            <w:lang w:val="sk-SK" w:eastAsia="cs-CZ"/>
          </w:rPr>
          <w:delText>2</w:delText>
        </w:r>
      </w:del>
      <w:del w:id="27" w:author="Miruška Hrabčáková" w:date="2017-05-11T17:18:00Z">
        <w:r w:rsidR="002F063B" w:rsidDel="0012117C">
          <w:rPr>
            <w:rFonts w:ascii="Verdana" w:hAnsi="Verdana"/>
            <w:sz w:val="16"/>
            <w:szCs w:val="16"/>
            <w:lang w:val="sk-SK" w:eastAsia="cs-CZ"/>
          </w:rPr>
          <w:delText>1</w:delText>
        </w:r>
      </w:del>
      <w:ins w:id="28" w:author="Miruška Hrabčáková" w:date="2017-05-11T17:18:00Z">
        <w:r w:rsidR="0012117C">
          <w:rPr>
            <w:rFonts w:ascii="Verdana" w:hAnsi="Verdana"/>
            <w:sz w:val="16"/>
            <w:szCs w:val="16"/>
            <w:lang w:val="sk-SK" w:eastAsia="cs-CZ"/>
          </w:rPr>
          <w:t>2</w:t>
        </w:r>
      </w:ins>
      <w:r w:rsidR="00B13656" w:rsidRPr="00F74B24">
        <w:rPr>
          <w:rFonts w:ascii="Verdana" w:hAnsi="Verdana"/>
          <w:sz w:val="16"/>
          <w:szCs w:val="16"/>
          <w:lang w:val="sk-SK" w:eastAsia="cs-CZ"/>
        </w:rPr>
        <w:t xml:space="preserve">. </w:t>
      </w:r>
      <w:r w:rsidR="00F74B24">
        <w:rPr>
          <w:rFonts w:ascii="Verdana" w:hAnsi="Verdana"/>
          <w:sz w:val="16"/>
          <w:szCs w:val="16"/>
          <w:lang w:val="sk-SK" w:eastAsia="cs-CZ"/>
        </w:rPr>
        <w:t>0</w:t>
      </w:r>
      <w:del w:id="29" w:author="Miruška Hrabčáková" w:date="2017-05-11T13:44:00Z">
        <w:r w:rsidR="001D2EAE" w:rsidDel="000D545A">
          <w:rPr>
            <w:rFonts w:ascii="Verdana" w:hAnsi="Verdana"/>
            <w:sz w:val="16"/>
            <w:szCs w:val="16"/>
            <w:lang w:val="sk-SK" w:eastAsia="cs-CZ"/>
          </w:rPr>
          <w:delText>3</w:delText>
        </w:r>
      </w:del>
      <w:ins w:id="30" w:author="Miruška Hrabčáková" w:date="2017-05-11T13:44:00Z">
        <w:r w:rsidR="000D545A">
          <w:rPr>
            <w:rFonts w:ascii="Verdana" w:hAnsi="Verdana"/>
            <w:sz w:val="16"/>
            <w:szCs w:val="16"/>
            <w:lang w:val="sk-SK" w:eastAsia="cs-CZ"/>
          </w:rPr>
          <w:t>5</w:t>
        </w:r>
      </w:ins>
      <w:r w:rsidR="00B13656" w:rsidRPr="00F74B24">
        <w:rPr>
          <w:rFonts w:ascii="Verdana" w:hAnsi="Verdana"/>
          <w:sz w:val="16"/>
          <w:szCs w:val="16"/>
          <w:lang w:val="sk-SK" w:eastAsia="cs-CZ"/>
        </w:rPr>
        <w:t>. 201</w:t>
      </w:r>
      <w:r w:rsidR="00F74B24">
        <w:rPr>
          <w:rFonts w:ascii="Verdana" w:hAnsi="Verdana"/>
          <w:sz w:val="16"/>
          <w:szCs w:val="16"/>
          <w:lang w:val="sk-SK" w:eastAsia="cs-CZ"/>
        </w:rPr>
        <w:t>7</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4F5657"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4F4769">
              <w:rPr>
                <w:webHidden/>
                <w:sz w:val="17"/>
                <w:szCs w:val="17"/>
              </w:rPr>
              <w:t>5</w:t>
            </w:r>
            <w:r w:rsidR="00FA7A4F" w:rsidRPr="00D37D01">
              <w:rPr>
                <w:webHidden/>
                <w:sz w:val="17"/>
                <w:szCs w:val="17"/>
              </w:rPr>
              <w:fldChar w:fldCharType="end"/>
            </w:r>
          </w:hyperlink>
        </w:p>
        <w:p w14:paraId="0CE9047A" w14:textId="77777777" w:rsidR="00FA7A4F" w:rsidRPr="00D37D01" w:rsidRDefault="004F5657"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4F4769">
              <w:rPr>
                <w:webHidden/>
                <w:sz w:val="17"/>
                <w:szCs w:val="17"/>
              </w:rPr>
              <w:t>5</w:t>
            </w:r>
            <w:r w:rsidR="00FA7A4F" w:rsidRPr="00D37D01">
              <w:rPr>
                <w:webHidden/>
                <w:sz w:val="17"/>
                <w:szCs w:val="17"/>
              </w:rPr>
              <w:fldChar w:fldCharType="end"/>
            </w:r>
          </w:hyperlink>
        </w:p>
        <w:p w14:paraId="625D85AC" w14:textId="77777777" w:rsidR="00FA7A4F" w:rsidRPr="00D37D01" w:rsidRDefault="004F5657"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4F4769">
              <w:rPr>
                <w:webHidden/>
                <w:sz w:val="17"/>
                <w:szCs w:val="17"/>
              </w:rPr>
              <w:t>6</w:t>
            </w:r>
            <w:r w:rsidR="00FA7A4F" w:rsidRPr="00D37D01">
              <w:rPr>
                <w:webHidden/>
                <w:sz w:val="17"/>
                <w:szCs w:val="17"/>
              </w:rPr>
              <w:fldChar w:fldCharType="end"/>
            </w:r>
          </w:hyperlink>
        </w:p>
        <w:p w14:paraId="38DE1105" w14:textId="40E986F8" w:rsidR="00FA7A4F" w:rsidRPr="00D37D01" w:rsidRDefault="004F4769" w:rsidP="003E1DAA">
          <w:pPr>
            <w:pStyle w:val="Obsah2"/>
            <w:rPr>
              <w:sz w:val="17"/>
              <w:szCs w:val="17"/>
              <w:lang w:eastAsia="sk-SK"/>
            </w:rPr>
          </w:pPr>
          <w:r>
            <w:fldChar w:fldCharType="begin"/>
          </w:r>
          <w:r>
            <w:instrText xml:space="preserve"> HYPERLINK \l "_Toc458515639" </w:instrText>
          </w:r>
          <w:r>
            <w:fldChar w:fldCharType="separate"/>
          </w:r>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ins w:id="31" w:author="Miruška Hrabčáková" w:date="2017-05-11T13:44:00Z">
            <w:r>
              <w:rPr>
                <w:webHidden/>
                <w:sz w:val="17"/>
                <w:szCs w:val="17"/>
              </w:rPr>
              <w:t>14</w:t>
            </w:r>
          </w:ins>
          <w:del w:id="32" w:author="Miruška Hrabčáková" w:date="2017-05-11T13:44:00Z">
            <w:r w:rsidR="00040949" w:rsidDel="004F4769">
              <w:rPr>
                <w:webHidden/>
                <w:sz w:val="17"/>
                <w:szCs w:val="17"/>
              </w:rPr>
              <w:delText>15</w:delText>
            </w:r>
          </w:del>
          <w:r w:rsidR="00FA7A4F" w:rsidRPr="00D37D01">
            <w:rPr>
              <w:webHidden/>
              <w:sz w:val="17"/>
              <w:szCs w:val="17"/>
            </w:rPr>
            <w:fldChar w:fldCharType="end"/>
          </w:r>
          <w:r>
            <w:rPr>
              <w:sz w:val="17"/>
              <w:szCs w:val="17"/>
            </w:rPr>
            <w:fldChar w:fldCharType="end"/>
          </w:r>
        </w:p>
        <w:p w14:paraId="3A3FB81F" w14:textId="59EBBD9F" w:rsidR="00FA7A4F" w:rsidRPr="00D37D01" w:rsidRDefault="004F4769" w:rsidP="003E1DAA">
          <w:pPr>
            <w:pStyle w:val="Obsah2"/>
            <w:rPr>
              <w:sz w:val="17"/>
              <w:szCs w:val="17"/>
              <w:lang w:eastAsia="sk-SK"/>
            </w:rPr>
          </w:pPr>
          <w:r>
            <w:fldChar w:fldCharType="begin"/>
          </w:r>
          <w:r>
            <w:instrText xml:space="preserve"> HYPERLINK \l "_Toc458515640" </w:instrText>
          </w:r>
          <w:r>
            <w:fldChar w:fldCharType="separate"/>
          </w:r>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ins w:id="33" w:author="Miruška Hrabčáková" w:date="2017-05-11T13:44:00Z">
            <w:r>
              <w:rPr>
                <w:webHidden/>
                <w:sz w:val="17"/>
                <w:szCs w:val="17"/>
              </w:rPr>
              <w:t>15</w:t>
            </w:r>
          </w:ins>
          <w:del w:id="34" w:author="Miruška Hrabčáková" w:date="2017-05-11T13:44:00Z">
            <w:r w:rsidR="00040949" w:rsidDel="004F4769">
              <w:rPr>
                <w:webHidden/>
                <w:sz w:val="17"/>
                <w:szCs w:val="17"/>
              </w:rPr>
              <w:delText>16</w:delText>
            </w:r>
          </w:del>
          <w:r w:rsidR="00FA7A4F" w:rsidRPr="00D37D01">
            <w:rPr>
              <w:webHidden/>
              <w:sz w:val="17"/>
              <w:szCs w:val="17"/>
            </w:rPr>
            <w:fldChar w:fldCharType="end"/>
          </w:r>
          <w:r>
            <w:rPr>
              <w:sz w:val="17"/>
              <w:szCs w:val="17"/>
            </w:rPr>
            <w:fldChar w:fldCharType="end"/>
          </w:r>
        </w:p>
        <w:p w14:paraId="398745CB" w14:textId="77777777" w:rsidR="00FA7A4F" w:rsidRPr="00D37D01" w:rsidRDefault="004F5657"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4F5657"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4F5657">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4F5657"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70FB8AAF" w14:textId="77777777" w:rsidR="00FA7A4F" w:rsidRPr="00D37D01" w:rsidRDefault="004F5657"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7D0450AF" w14:textId="77777777" w:rsidR="00FA7A4F" w:rsidRPr="00D37D01" w:rsidRDefault="004F5657"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2998462F" w14:textId="77777777" w:rsidR="00FA7A4F" w:rsidRPr="00D37D01" w:rsidRDefault="004F5657"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51C92F3F" w14:textId="47377B95"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"_Toc458515648" </w:instrText>
          </w:r>
          <w:r>
            <w:rPr>
              <w:noProof/>
            </w:rPr>
            <w:fldChar w:fldCharType="separate"/>
          </w:r>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ins w:id="35" w:author="Miruška Hrabčáková" w:date="2017-05-11T13:44:00Z">
            <w:r>
              <w:rPr>
                <w:noProof/>
                <w:webHidden/>
                <w:sz w:val="17"/>
                <w:szCs w:val="17"/>
              </w:rPr>
              <w:t>24</w:t>
            </w:r>
          </w:ins>
          <w:del w:id="36" w:author="Miruška Hrabčáková" w:date="2017-05-11T13:44:00Z">
            <w:r w:rsidR="00040949" w:rsidDel="004F4769">
              <w:rPr>
                <w:noProof/>
                <w:webHidden/>
                <w:sz w:val="17"/>
                <w:szCs w:val="17"/>
              </w:rPr>
              <w:delText>25</w:delText>
            </w:r>
          </w:del>
          <w:r w:rsidR="00FA7A4F" w:rsidRPr="00D37D01">
            <w:rPr>
              <w:noProof/>
              <w:webHidden/>
              <w:sz w:val="17"/>
              <w:szCs w:val="17"/>
            </w:rPr>
            <w:fldChar w:fldCharType="end"/>
          </w:r>
          <w:r>
            <w:rPr>
              <w:noProof/>
              <w:sz w:val="17"/>
              <w:szCs w:val="17"/>
            </w:rPr>
            <w:fldChar w:fldCharType="end"/>
          </w:r>
        </w:p>
        <w:p w14:paraId="2E266A3D" w14:textId="368CD8C6" w:rsidR="00FA7A4F" w:rsidRPr="00D37D01" w:rsidRDefault="004F5657"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4F5657"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26</w:t>
            </w:r>
            <w:r w:rsidR="00FA7A4F" w:rsidRPr="00D37D01">
              <w:rPr>
                <w:noProof/>
                <w:webHidden/>
                <w:sz w:val="17"/>
                <w:szCs w:val="17"/>
              </w:rPr>
              <w:fldChar w:fldCharType="end"/>
            </w:r>
          </w:hyperlink>
        </w:p>
        <w:p w14:paraId="64DB89A7" w14:textId="3F31F9B7"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"_Toc458515651" </w:instrText>
          </w:r>
          <w:r>
            <w:rPr>
              <w:noProof/>
            </w:rPr>
            <w:fldChar w:fldCharType="separate"/>
          </w:r>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ins w:id="37" w:author="Miruška Hrabčáková" w:date="2017-05-11T13:44:00Z">
            <w:r>
              <w:rPr>
                <w:noProof/>
                <w:webHidden/>
                <w:sz w:val="17"/>
                <w:szCs w:val="17"/>
              </w:rPr>
              <w:t>26</w:t>
            </w:r>
          </w:ins>
          <w:del w:id="38" w:author="Miruška Hrabčáková" w:date="2017-05-11T13:44:00Z">
            <w:r w:rsidR="00040949" w:rsidDel="004F4769">
              <w:rPr>
                <w:noProof/>
                <w:webHidden/>
                <w:sz w:val="17"/>
                <w:szCs w:val="17"/>
              </w:rPr>
              <w:delText>27</w:delText>
            </w:r>
          </w:del>
          <w:r w:rsidR="00FA7A4F" w:rsidRPr="00D37D01">
            <w:rPr>
              <w:noProof/>
              <w:webHidden/>
              <w:sz w:val="17"/>
              <w:szCs w:val="17"/>
            </w:rPr>
            <w:fldChar w:fldCharType="end"/>
          </w:r>
          <w:r>
            <w:rPr>
              <w:noProof/>
              <w:sz w:val="17"/>
              <w:szCs w:val="17"/>
            </w:rPr>
            <w:fldChar w:fldCharType="end"/>
          </w:r>
        </w:p>
        <w:p w14:paraId="553CB218" w14:textId="7B45C116" w:rsidR="00FA7A4F" w:rsidRPr="00D37D01" w:rsidRDefault="004F5657"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27</w:t>
            </w:r>
            <w:r w:rsidR="00FA7A4F" w:rsidRPr="00D37D01">
              <w:rPr>
                <w:noProof/>
                <w:webHidden/>
                <w:sz w:val="17"/>
                <w:szCs w:val="17"/>
              </w:rPr>
              <w:fldChar w:fldCharType="end"/>
            </w:r>
          </w:hyperlink>
        </w:p>
        <w:p w14:paraId="1489282D" w14:textId="3E0D6081"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"_Toc458515653" </w:instrText>
          </w:r>
          <w:r>
            <w:rPr>
              <w:noProof/>
            </w:rPr>
            <w:fldChar w:fldCharType="separate"/>
          </w:r>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ins w:id="39" w:author="Miruška Hrabčáková" w:date="2017-05-11T13:44:00Z">
            <w:r>
              <w:rPr>
                <w:noProof/>
                <w:webHidden/>
                <w:sz w:val="17"/>
                <w:szCs w:val="17"/>
              </w:rPr>
              <w:t>27</w:t>
            </w:r>
          </w:ins>
          <w:del w:id="40" w:author="Miruška Hrabčáková" w:date="2017-05-11T13:44:00Z">
            <w:r w:rsidR="00040949" w:rsidDel="004F4769">
              <w:rPr>
                <w:noProof/>
                <w:webHidden/>
                <w:sz w:val="17"/>
                <w:szCs w:val="17"/>
              </w:rPr>
              <w:delText>28</w:delText>
            </w:r>
          </w:del>
          <w:r w:rsidR="00FA7A4F" w:rsidRPr="00D37D01">
            <w:rPr>
              <w:noProof/>
              <w:webHidden/>
              <w:sz w:val="17"/>
              <w:szCs w:val="17"/>
            </w:rPr>
            <w:fldChar w:fldCharType="end"/>
          </w:r>
          <w:r>
            <w:rPr>
              <w:noProof/>
              <w:sz w:val="17"/>
              <w:szCs w:val="17"/>
            </w:rPr>
            <w:fldChar w:fldCharType="end"/>
          </w:r>
        </w:p>
        <w:p w14:paraId="6CD6F793" w14:textId="223C03EA" w:rsidR="00FA7A4F" w:rsidRPr="00D37D01" w:rsidRDefault="004F5657"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4F4769">
              <w:rPr>
                <w:webHidden/>
                <w:sz w:val="17"/>
                <w:szCs w:val="17"/>
              </w:rPr>
              <w:t>28</w:t>
            </w:r>
            <w:r w:rsidR="00FA7A4F" w:rsidRPr="00D37D01">
              <w:rPr>
                <w:webHidden/>
                <w:sz w:val="17"/>
                <w:szCs w:val="17"/>
              </w:rPr>
              <w:fldChar w:fldCharType="end"/>
            </w:r>
          </w:hyperlink>
        </w:p>
        <w:p w14:paraId="0DE4A935" w14:textId="736EF3AF" w:rsidR="00FA7A4F" w:rsidRPr="00D37D01" w:rsidRDefault="004F4769" w:rsidP="003E1DAA">
          <w:pPr>
            <w:pStyle w:val="Obsah2"/>
            <w:rPr>
              <w:sz w:val="17"/>
              <w:szCs w:val="17"/>
              <w:lang w:eastAsia="sk-SK"/>
            </w:rPr>
          </w:pPr>
          <w:r>
            <w:fldChar w:fldCharType="begin"/>
          </w:r>
          <w:r>
            <w:instrText xml:space="preserve"> HYPERLINK \l "_Toc458515655" </w:instrText>
          </w:r>
          <w:r>
            <w:fldChar w:fldCharType="separate"/>
          </w:r>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ins w:id="41" w:author="Miruška Hrabčáková" w:date="2017-05-11T13:44:00Z">
            <w:r>
              <w:rPr>
                <w:webHidden/>
                <w:sz w:val="17"/>
                <w:szCs w:val="17"/>
              </w:rPr>
              <w:t>28</w:t>
            </w:r>
          </w:ins>
          <w:del w:id="42" w:author="Miruška Hrabčáková" w:date="2017-05-11T13:44:00Z">
            <w:r w:rsidR="00040949" w:rsidDel="004F4769">
              <w:rPr>
                <w:webHidden/>
                <w:sz w:val="17"/>
                <w:szCs w:val="17"/>
              </w:rPr>
              <w:delText>29</w:delText>
            </w:r>
          </w:del>
          <w:r w:rsidR="00FA7A4F" w:rsidRPr="00D37D01">
            <w:rPr>
              <w:webHidden/>
              <w:sz w:val="17"/>
              <w:szCs w:val="17"/>
            </w:rPr>
            <w:fldChar w:fldCharType="end"/>
          </w:r>
          <w:r>
            <w:rPr>
              <w:sz w:val="17"/>
              <w:szCs w:val="17"/>
            </w:rPr>
            <w:fldChar w:fldCharType="end"/>
          </w:r>
        </w:p>
        <w:p w14:paraId="183C11D3" w14:textId="02876BF3" w:rsidR="00FA7A4F" w:rsidRPr="00D37D01" w:rsidRDefault="004F5657"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4F4769">
              <w:rPr>
                <w:webHidden/>
                <w:sz w:val="17"/>
                <w:szCs w:val="17"/>
              </w:rPr>
              <w:t>29</w:t>
            </w:r>
            <w:r w:rsidR="00FA7A4F" w:rsidRPr="00D37D01">
              <w:rPr>
                <w:webHidden/>
                <w:sz w:val="17"/>
                <w:szCs w:val="17"/>
              </w:rPr>
              <w:fldChar w:fldCharType="end"/>
            </w:r>
          </w:hyperlink>
        </w:p>
        <w:p w14:paraId="53848EA3" w14:textId="204507FF" w:rsidR="00FA7A4F" w:rsidRPr="00D37D01" w:rsidRDefault="004F5657"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4F4769">
              <w:rPr>
                <w:webHidden/>
                <w:sz w:val="17"/>
                <w:szCs w:val="17"/>
              </w:rPr>
              <w:t>29</w:t>
            </w:r>
            <w:r w:rsidR="00FA7A4F" w:rsidRPr="00D37D01">
              <w:rPr>
                <w:webHidden/>
                <w:sz w:val="17"/>
                <w:szCs w:val="17"/>
              </w:rPr>
              <w:fldChar w:fldCharType="end"/>
            </w:r>
          </w:hyperlink>
        </w:p>
        <w:p w14:paraId="1F60EBE4" w14:textId="13507664" w:rsidR="00FA7A4F" w:rsidRPr="00D37D01" w:rsidRDefault="004F4769" w:rsidP="003E1DAA">
          <w:pPr>
            <w:pStyle w:val="Obsah2"/>
            <w:rPr>
              <w:sz w:val="17"/>
              <w:szCs w:val="17"/>
              <w:lang w:eastAsia="sk-SK"/>
            </w:rPr>
          </w:pPr>
          <w:r>
            <w:fldChar w:fldCharType="begin"/>
          </w:r>
          <w:r>
            <w:instrText xml:space="preserve"> HYPERLINK \l "_Toc458515658" </w:instrText>
          </w:r>
          <w:r>
            <w:fldChar w:fldCharType="separate"/>
          </w:r>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ins w:id="43" w:author="Miruška Hrabčáková" w:date="2017-05-11T13:44:00Z">
            <w:r>
              <w:rPr>
                <w:webHidden/>
                <w:sz w:val="17"/>
                <w:szCs w:val="17"/>
              </w:rPr>
              <w:t>29</w:t>
            </w:r>
          </w:ins>
          <w:del w:id="44" w:author="Miruška Hrabčáková" w:date="2017-05-11T13:44:00Z">
            <w:r w:rsidR="00040949" w:rsidDel="004F4769">
              <w:rPr>
                <w:webHidden/>
                <w:sz w:val="17"/>
                <w:szCs w:val="17"/>
              </w:rPr>
              <w:delText>30</w:delText>
            </w:r>
          </w:del>
          <w:r w:rsidR="00FA7A4F" w:rsidRPr="00D37D01">
            <w:rPr>
              <w:webHidden/>
              <w:sz w:val="17"/>
              <w:szCs w:val="17"/>
            </w:rPr>
            <w:fldChar w:fldCharType="end"/>
          </w:r>
          <w:r>
            <w:rPr>
              <w:sz w:val="17"/>
              <w:szCs w:val="17"/>
            </w:rPr>
            <w:fldChar w:fldCharType="end"/>
          </w:r>
        </w:p>
        <w:p w14:paraId="64465A26" w14:textId="10DAA004"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"_Toc458515659" </w:instrText>
          </w:r>
          <w:r>
            <w:rPr>
              <w:noProof/>
            </w:rPr>
            <w:fldChar w:fldCharType="separate"/>
          </w:r>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ins w:id="45" w:author="Miruška Hrabčáková" w:date="2017-05-11T13:44:00Z">
            <w:r>
              <w:rPr>
                <w:noProof/>
                <w:webHidden/>
                <w:sz w:val="17"/>
                <w:szCs w:val="17"/>
              </w:rPr>
              <w:t>29</w:t>
            </w:r>
          </w:ins>
          <w:del w:id="46" w:author="Miruška Hrabčáková" w:date="2017-05-11T13:44:00Z">
            <w:r w:rsidR="00040949" w:rsidDel="004F4769">
              <w:rPr>
                <w:noProof/>
                <w:webHidden/>
                <w:sz w:val="17"/>
                <w:szCs w:val="17"/>
              </w:rPr>
              <w:delText>30</w:delText>
            </w:r>
          </w:del>
          <w:r w:rsidR="00FA7A4F" w:rsidRPr="00D37D01">
            <w:rPr>
              <w:noProof/>
              <w:webHidden/>
              <w:sz w:val="17"/>
              <w:szCs w:val="17"/>
            </w:rPr>
            <w:fldChar w:fldCharType="end"/>
          </w:r>
          <w:r>
            <w:rPr>
              <w:noProof/>
              <w:sz w:val="17"/>
              <w:szCs w:val="17"/>
            </w:rPr>
            <w:fldChar w:fldCharType="end"/>
          </w:r>
        </w:p>
        <w:p w14:paraId="79FD5937" w14:textId="2E396A15" w:rsidR="00FA7A4F" w:rsidRPr="00D37D01" w:rsidRDefault="004F4769" w:rsidP="003E1DAA">
          <w:pPr>
            <w:pStyle w:val="Obsah3"/>
            <w:rPr>
              <w:noProof/>
              <w:sz w:val="17"/>
              <w:szCs w:val="17"/>
              <w:lang w:val="sk-SK" w:eastAsia="sk-SK"/>
            </w:rPr>
          </w:pPr>
          <w:r>
            <w:rPr>
              <w:noProof/>
            </w:rPr>
            <w:lastRenderedPageBreak/>
            <w:fldChar w:fldCharType="begin"/>
          </w:r>
          <w:r>
            <w:rPr>
              <w:noProof/>
            </w:rPr>
            <w:instrText xml:space="preserve"> HYPERLINK \l "_Toc458515660" </w:instrText>
          </w:r>
          <w:r>
            <w:rPr>
              <w:noProof/>
            </w:rPr>
            <w:fldChar w:fldCharType="separate"/>
          </w:r>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ins w:id="47" w:author="Miruška Hrabčáková" w:date="2017-05-11T13:44:00Z">
            <w:r>
              <w:rPr>
                <w:noProof/>
                <w:webHidden/>
                <w:sz w:val="17"/>
                <w:szCs w:val="17"/>
              </w:rPr>
              <w:t>29</w:t>
            </w:r>
          </w:ins>
          <w:del w:id="48" w:author="Miruška Hrabčáková" w:date="2017-05-11T13:44:00Z">
            <w:r w:rsidR="00040949" w:rsidDel="004F4769">
              <w:rPr>
                <w:noProof/>
                <w:webHidden/>
                <w:sz w:val="17"/>
                <w:szCs w:val="17"/>
              </w:rPr>
              <w:delText>30</w:delText>
            </w:r>
          </w:del>
          <w:r w:rsidR="00FA7A4F" w:rsidRPr="00D37D01">
            <w:rPr>
              <w:noProof/>
              <w:webHidden/>
              <w:sz w:val="17"/>
              <w:szCs w:val="17"/>
            </w:rPr>
            <w:fldChar w:fldCharType="end"/>
          </w:r>
          <w:r>
            <w:rPr>
              <w:noProof/>
              <w:sz w:val="17"/>
              <w:szCs w:val="17"/>
            </w:rPr>
            <w:fldChar w:fldCharType="end"/>
          </w:r>
        </w:p>
        <w:p w14:paraId="07548506" w14:textId="6BA77D0B" w:rsidR="00FA7A4F" w:rsidRPr="00D37D01" w:rsidRDefault="004F5657"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4F5657"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4F4769">
              <w:rPr>
                <w:webHidden/>
                <w:sz w:val="17"/>
                <w:szCs w:val="17"/>
              </w:rPr>
              <w:t>30</w:t>
            </w:r>
            <w:r w:rsidR="00FA7A4F" w:rsidRPr="00D37D01">
              <w:rPr>
                <w:webHidden/>
                <w:sz w:val="17"/>
                <w:szCs w:val="17"/>
              </w:rPr>
              <w:fldChar w:fldCharType="end"/>
            </w:r>
          </w:hyperlink>
        </w:p>
        <w:p w14:paraId="5900622E" w14:textId="0D3C649F" w:rsidR="00FA7A4F" w:rsidRPr="00D37D01" w:rsidRDefault="004F5657"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4F5657"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2AD200BC" w14:textId="7B6110C8"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"_Toc458515675" </w:instrText>
          </w:r>
          <w:r>
            <w:rPr>
              <w:noProof/>
            </w:rPr>
            <w:fldChar w:fldCharType="separate"/>
          </w:r>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ins w:id="49" w:author="Miruška Hrabčáková" w:date="2017-05-11T13:44:00Z">
            <w:r>
              <w:rPr>
                <w:noProof/>
                <w:webHidden/>
                <w:sz w:val="17"/>
                <w:szCs w:val="17"/>
              </w:rPr>
              <w:t>30</w:t>
            </w:r>
          </w:ins>
          <w:del w:id="50" w:author="Miruška Hrabčáková" w:date="2017-05-11T13:44:00Z">
            <w:r w:rsidR="00040949" w:rsidDel="004F4769">
              <w:rPr>
                <w:noProof/>
                <w:webHidden/>
                <w:sz w:val="17"/>
                <w:szCs w:val="17"/>
              </w:rPr>
              <w:delText>31</w:delText>
            </w:r>
          </w:del>
          <w:r w:rsidR="00FA7A4F" w:rsidRPr="00D37D01">
            <w:rPr>
              <w:noProof/>
              <w:webHidden/>
              <w:sz w:val="17"/>
              <w:szCs w:val="17"/>
            </w:rPr>
            <w:fldChar w:fldCharType="end"/>
          </w:r>
          <w:r>
            <w:rPr>
              <w:noProof/>
              <w:sz w:val="17"/>
              <w:szCs w:val="17"/>
            </w:rPr>
            <w:fldChar w:fldCharType="end"/>
          </w:r>
        </w:p>
        <w:p w14:paraId="557304F0" w14:textId="55CDD5D2"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"_Toc458515676" </w:instrText>
          </w:r>
          <w:r>
            <w:rPr>
              <w:noProof/>
            </w:rPr>
            <w:fldChar w:fldCharType="separate"/>
          </w:r>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ins w:id="51" w:author="Miruška Hrabčáková" w:date="2017-05-11T13:44:00Z">
            <w:r>
              <w:rPr>
                <w:noProof/>
                <w:webHidden/>
                <w:sz w:val="17"/>
                <w:szCs w:val="17"/>
              </w:rPr>
              <w:t>30</w:t>
            </w:r>
          </w:ins>
          <w:del w:id="52" w:author="Miruška Hrabčáková" w:date="2017-05-11T13:44:00Z">
            <w:r w:rsidR="00040949" w:rsidDel="004F4769">
              <w:rPr>
                <w:noProof/>
                <w:webHidden/>
                <w:sz w:val="17"/>
                <w:szCs w:val="17"/>
              </w:rPr>
              <w:delText>31</w:delText>
            </w:r>
          </w:del>
          <w:r w:rsidR="00FA7A4F" w:rsidRPr="00D37D01">
            <w:rPr>
              <w:noProof/>
              <w:webHidden/>
              <w:sz w:val="17"/>
              <w:szCs w:val="17"/>
            </w:rPr>
            <w:fldChar w:fldCharType="end"/>
          </w:r>
          <w:r>
            <w:rPr>
              <w:noProof/>
              <w:sz w:val="17"/>
              <w:szCs w:val="17"/>
            </w:rPr>
            <w:fldChar w:fldCharType="end"/>
          </w:r>
        </w:p>
        <w:p w14:paraId="38914075" w14:textId="5490BB38"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"_Toc458515677" </w:instrText>
          </w:r>
          <w:r>
            <w:rPr>
              <w:noProof/>
            </w:rPr>
            <w:fldChar w:fldCharType="separate"/>
          </w:r>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ins w:id="53" w:author="Miruška Hrabčáková" w:date="2017-05-11T13:44:00Z">
            <w:r>
              <w:rPr>
                <w:noProof/>
                <w:webHidden/>
                <w:sz w:val="17"/>
                <w:szCs w:val="17"/>
              </w:rPr>
              <w:t>31</w:t>
            </w:r>
          </w:ins>
          <w:del w:id="54" w:author="Miruška Hrabčáková" w:date="2017-05-11T13:44:00Z">
            <w:r w:rsidR="00040949" w:rsidDel="004F4769">
              <w:rPr>
                <w:noProof/>
                <w:webHidden/>
                <w:sz w:val="17"/>
                <w:szCs w:val="17"/>
              </w:rPr>
              <w:delText>32</w:delText>
            </w:r>
          </w:del>
          <w:r w:rsidR="00FA7A4F" w:rsidRPr="00D37D01">
            <w:rPr>
              <w:noProof/>
              <w:webHidden/>
              <w:sz w:val="17"/>
              <w:szCs w:val="17"/>
            </w:rPr>
            <w:fldChar w:fldCharType="end"/>
          </w:r>
          <w:r>
            <w:rPr>
              <w:noProof/>
              <w:sz w:val="17"/>
              <w:szCs w:val="17"/>
            </w:rPr>
            <w:fldChar w:fldCharType="end"/>
          </w:r>
        </w:p>
        <w:p w14:paraId="3762971B" w14:textId="4F6B3CB1" w:rsidR="00FA7A4F" w:rsidRPr="00D37D01" w:rsidRDefault="004F4769">
          <w:pPr>
            <w:pStyle w:val="Obsah1"/>
            <w:rPr>
              <w:b w:val="0"/>
              <w:noProof/>
              <w:sz w:val="17"/>
              <w:szCs w:val="17"/>
              <w:lang w:val="sk-SK" w:eastAsia="sk-SK"/>
            </w:rPr>
          </w:pPr>
          <w:r>
            <w:rPr>
              <w:noProof/>
            </w:rPr>
            <w:fldChar w:fldCharType="begin"/>
          </w:r>
          <w:r>
            <w:rPr>
              <w:noProof/>
            </w:rPr>
            <w:instrText xml:space="preserve"> HYPERLINK \l "_Toc458515678" </w:instrText>
          </w:r>
          <w:r>
            <w:rPr>
              <w:noProof/>
            </w:rPr>
            <w:fldChar w:fldCharType="separate"/>
          </w:r>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ins w:id="55" w:author="Miruška Hrabčáková" w:date="2017-05-11T13:44:00Z">
            <w:r>
              <w:rPr>
                <w:b w:val="0"/>
                <w:noProof/>
                <w:webHidden/>
                <w:sz w:val="17"/>
                <w:szCs w:val="17"/>
              </w:rPr>
              <w:t>36</w:t>
            </w:r>
          </w:ins>
          <w:del w:id="56" w:author="Miruška Hrabčáková" w:date="2017-05-11T13:44:00Z">
            <w:r w:rsidR="00040949" w:rsidDel="004F4769">
              <w:rPr>
                <w:b w:val="0"/>
                <w:noProof/>
                <w:webHidden/>
                <w:sz w:val="17"/>
                <w:szCs w:val="17"/>
              </w:rPr>
              <w:delText>37</w:delText>
            </w:r>
          </w:del>
          <w:r w:rsidR="00FA7A4F" w:rsidRPr="00D37D01">
            <w:rPr>
              <w:b w:val="0"/>
              <w:noProof/>
              <w:webHidden/>
              <w:sz w:val="17"/>
              <w:szCs w:val="17"/>
            </w:rPr>
            <w:fldChar w:fldCharType="end"/>
          </w:r>
          <w:r>
            <w:rPr>
              <w:b w:val="0"/>
              <w:noProof/>
              <w:sz w:val="17"/>
              <w:szCs w:val="17"/>
            </w:rPr>
            <w:fldChar w:fldCharType="end"/>
          </w:r>
        </w:p>
        <w:p w14:paraId="5C4BAF0A" w14:textId="60043AF9" w:rsidR="00FA7A4F" w:rsidRPr="00D37D01" w:rsidRDefault="004F4769" w:rsidP="003E1DAA">
          <w:pPr>
            <w:pStyle w:val="Obsah2"/>
            <w:rPr>
              <w:sz w:val="17"/>
              <w:szCs w:val="17"/>
              <w:lang w:eastAsia="sk-SK"/>
            </w:rPr>
          </w:pPr>
          <w:r>
            <w:fldChar w:fldCharType="begin"/>
          </w:r>
          <w:r>
            <w:instrText xml:space="preserve"> HYPERLINK \l "_Toc458515679" </w:instrText>
          </w:r>
          <w:r>
            <w:fldChar w:fldCharType="separate"/>
          </w:r>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ins w:id="57" w:author="Miruška Hrabčáková" w:date="2017-05-11T13:44:00Z">
            <w:r>
              <w:rPr>
                <w:webHidden/>
                <w:sz w:val="17"/>
                <w:szCs w:val="17"/>
              </w:rPr>
              <w:t>36</w:t>
            </w:r>
          </w:ins>
          <w:del w:id="58" w:author="Miruška Hrabčáková" w:date="2017-05-11T13:44:00Z">
            <w:r w:rsidR="00040949" w:rsidDel="004F4769">
              <w:rPr>
                <w:webHidden/>
                <w:sz w:val="17"/>
                <w:szCs w:val="17"/>
              </w:rPr>
              <w:delText>37</w:delText>
            </w:r>
          </w:del>
          <w:r w:rsidR="00FA7A4F" w:rsidRPr="00D37D01">
            <w:rPr>
              <w:webHidden/>
              <w:sz w:val="17"/>
              <w:szCs w:val="17"/>
            </w:rPr>
            <w:fldChar w:fldCharType="end"/>
          </w:r>
          <w:r>
            <w:rPr>
              <w:sz w:val="17"/>
              <w:szCs w:val="17"/>
            </w:rPr>
            <w:fldChar w:fldCharType="end"/>
          </w:r>
        </w:p>
        <w:p w14:paraId="5E86F05E" w14:textId="1D575925"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"_Toc458515680" </w:instrText>
          </w:r>
          <w:r>
            <w:rPr>
              <w:noProof/>
            </w:rPr>
            <w:fldChar w:fldCharType="separate"/>
          </w:r>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ins w:id="59" w:author="Miruška Hrabčáková" w:date="2017-05-11T13:44:00Z">
            <w:r>
              <w:rPr>
                <w:noProof/>
                <w:webHidden/>
                <w:sz w:val="17"/>
                <w:szCs w:val="17"/>
              </w:rPr>
              <w:t>37</w:t>
            </w:r>
          </w:ins>
          <w:del w:id="60" w:author="Miruška Hrabčáková" w:date="2017-05-11T13:44:00Z">
            <w:r w:rsidR="00040949" w:rsidDel="004F4769">
              <w:rPr>
                <w:noProof/>
                <w:webHidden/>
                <w:sz w:val="17"/>
                <w:szCs w:val="17"/>
              </w:rPr>
              <w:delText>38</w:delText>
            </w:r>
          </w:del>
          <w:r w:rsidR="00FA7A4F" w:rsidRPr="00D37D01">
            <w:rPr>
              <w:noProof/>
              <w:webHidden/>
              <w:sz w:val="17"/>
              <w:szCs w:val="17"/>
            </w:rPr>
            <w:fldChar w:fldCharType="end"/>
          </w:r>
          <w:r>
            <w:rPr>
              <w:noProof/>
              <w:sz w:val="17"/>
              <w:szCs w:val="17"/>
            </w:rPr>
            <w:fldChar w:fldCharType="end"/>
          </w:r>
        </w:p>
        <w:p w14:paraId="79C028E7" w14:textId="3B03AF7E" w:rsidR="00FA7A4F" w:rsidRPr="00D37D01" w:rsidRDefault="004F4769" w:rsidP="003E1DAA">
          <w:pPr>
            <w:pStyle w:val="Obsah2"/>
            <w:rPr>
              <w:sz w:val="17"/>
              <w:szCs w:val="17"/>
              <w:lang w:eastAsia="sk-SK"/>
            </w:rPr>
          </w:pPr>
          <w:r>
            <w:fldChar w:fldCharType="begin"/>
          </w:r>
          <w:r>
            <w:instrText xml:space="preserve"> HYPERLINK \l "_Toc458515681" </w:instrText>
          </w:r>
          <w:r>
            <w:fldChar w:fldCharType="separate"/>
          </w:r>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ins w:id="61" w:author="Miruška Hrabčáková" w:date="2017-05-11T13:44:00Z">
            <w:r>
              <w:rPr>
                <w:webHidden/>
                <w:sz w:val="17"/>
                <w:szCs w:val="17"/>
              </w:rPr>
              <w:t>38</w:t>
            </w:r>
          </w:ins>
          <w:del w:id="62" w:author="Miruška Hrabčáková" w:date="2017-05-11T13:44:00Z">
            <w:r w:rsidR="00040949" w:rsidDel="004F4769">
              <w:rPr>
                <w:webHidden/>
                <w:sz w:val="17"/>
                <w:szCs w:val="17"/>
              </w:rPr>
              <w:delText>39</w:delText>
            </w:r>
          </w:del>
          <w:r w:rsidR="00FA7A4F" w:rsidRPr="00D37D01">
            <w:rPr>
              <w:webHidden/>
              <w:sz w:val="17"/>
              <w:szCs w:val="17"/>
            </w:rPr>
            <w:fldChar w:fldCharType="end"/>
          </w:r>
          <w:r>
            <w:rPr>
              <w:sz w:val="17"/>
              <w:szCs w:val="17"/>
            </w:rPr>
            <w:fldChar w:fldCharType="end"/>
          </w:r>
        </w:p>
        <w:p w14:paraId="5BEE0F31" w14:textId="17704074"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"_Toc458515682" </w:instrText>
          </w:r>
          <w:r>
            <w:rPr>
              <w:noProof/>
            </w:rPr>
            <w:fldChar w:fldCharType="separate"/>
          </w:r>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ins w:id="63" w:author="Miruška Hrabčáková" w:date="2017-05-11T13:44:00Z">
            <w:r>
              <w:rPr>
                <w:noProof/>
                <w:webHidden/>
                <w:sz w:val="17"/>
                <w:szCs w:val="17"/>
              </w:rPr>
              <w:t>42</w:t>
            </w:r>
          </w:ins>
          <w:del w:id="64" w:author="Miruška Hrabčáková" w:date="2017-05-11T13:44:00Z">
            <w:r w:rsidR="00040949" w:rsidDel="004F4769">
              <w:rPr>
                <w:noProof/>
                <w:webHidden/>
                <w:sz w:val="17"/>
                <w:szCs w:val="17"/>
              </w:rPr>
              <w:delText>43</w:delText>
            </w:r>
          </w:del>
          <w:r w:rsidR="00FA7A4F" w:rsidRPr="00D37D01">
            <w:rPr>
              <w:noProof/>
              <w:webHidden/>
              <w:sz w:val="17"/>
              <w:szCs w:val="17"/>
            </w:rPr>
            <w:fldChar w:fldCharType="end"/>
          </w:r>
          <w:r>
            <w:rPr>
              <w:noProof/>
              <w:sz w:val="17"/>
              <w:szCs w:val="17"/>
            </w:rPr>
            <w:fldChar w:fldCharType="end"/>
          </w:r>
        </w:p>
        <w:p w14:paraId="56C9AC95" w14:textId="48656726" w:rsidR="00FA7A4F" w:rsidRPr="00D37D01" w:rsidRDefault="004F4769" w:rsidP="003E1DAA">
          <w:pPr>
            <w:pStyle w:val="Obsah2"/>
            <w:rPr>
              <w:sz w:val="17"/>
              <w:szCs w:val="17"/>
              <w:lang w:eastAsia="sk-SK"/>
            </w:rPr>
          </w:pPr>
          <w:r>
            <w:fldChar w:fldCharType="begin"/>
          </w:r>
          <w:r>
            <w:instrText xml:space="preserve"> HYPERLINK \l "_Toc458515683" </w:instrText>
          </w:r>
          <w:r>
            <w:fldChar w:fldCharType="separate"/>
          </w:r>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ins w:id="65" w:author="Miruška Hrabčáková" w:date="2017-05-11T13:44:00Z">
            <w:r>
              <w:rPr>
                <w:webHidden/>
                <w:sz w:val="17"/>
                <w:szCs w:val="17"/>
              </w:rPr>
              <w:t>66</w:t>
            </w:r>
          </w:ins>
          <w:del w:id="66" w:author="Miruška Hrabčáková" w:date="2017-05-11T13:44:00Z">
            <w:r w:rsidR="00040949" w:rsidDel="004F4769">
              <w:rPr>
                <w:webHidden/>
                <w:sz w:val="17"/>
                <w:szCs w:val="17"/>
              </w:rPr>
              <w:delText>68</w:delText>
            </w:r>
          </w:del>
          <w:r w:rsidR="00FA7A4F" w:rsidRPr="00D37D01">
            <w:rPr>
              <w:webHidden/>
              <w:sz w:val="17"/>
              <w:szCs w:val="17"/>
            </w:rPr>
            <w:fldChar w:fldCharType="end"/>
          </w:r>
          <w:r>
            <w:rPr>
              <w:sz w:val="17"/>
              <w:szCs w:val="17"/>
            </w:rPr>
            <w:fldChar w:fldCharType="end"/>
          </w:r>
        </w:p>
        <w:p w14:paraId="11EEAB8B" w14:textId="43D666C9"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"_Toc458515684" </w:instrText>
          </w:r>
          <w:r>
            <w:rPr>
              <w:noProof/>
            </w:rPr>
            <w:fldChar w:fldCharType="separate"/>
          </w:r>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ins w:id="67" w:author="Miruška Hrabčáková" w:date="2017-05-11T13:44:00Z">
            <w:r>
              <w:rPr>
                <w:noProof/>
                <w:webHidden/>
                <w:sz w:val="17"/>
                <w:szCs w:val="17"/>
              </w:rPr>
              <w:t>67</w:t>
            </w:r>
          </w:ins>
          <w:del w:id="68" w:author="Miruška Hrabčáková" w:date="2017-05-11T13:44:00Z">
            <w:r w:rsidR="00040949" w:rsidDel="004F4769">
              <w:rPr>
                <w:noProof/>
                <w:webHidden/>
                <w:sz w:val="17"/>
                <w:szCs w:val="17"/>
              </w:rPr>
              <w:delText>69</w:delText>
            </w:r>
          </w:del>
          <w:r w:rsidR="00FA7A4F" w:rsidRPr="00D37D01">
            <w:rPr>
              <w:noProof/>
              <w:webHidden/>
              <w:sz w:val="17"/>
              <w:szCs w:val="17"/>
            </w:rPr>
            <w:fldChar w:fldCharType="end"/>
          </w:r>
          <w:r>
            <w:rPr>
              <w:noProof/>
              <w:sz w:val="17"/>
              <w:szCs w:val="17"/>
            </w:rPr>
            <w:fldChar w:fldCharType="end"/>
          </w:r>
        </w:p>
        <w:p w14:paraId="0C37BE0E" w14:textId="133207B0"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"_Toc458515685" </w:instrText>
          </w:r>
          <w:r>
            <w:rPr>
              <w:noProof/>
            </w:rPr>
            <w:fldChar w:fldCharType="separate"/>
          </w:r>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ins w:id="69" w:author="Miruška Hrabčáková" w:date="2017-05-11T13:44:00Z">
            <w:r>
              <w:rPr>
                <w:noProof/>
                <w:webHidden/>
                <w:sz w:val="17"/>
                <w:szCs w:val="17"/>
              </w:rPr>
              <w:t>68</w:t>
            </w:r>
          </w:ins>
          <w:del w:id="70" w:author="Miruška Hrabčáková" w:date="2017-05-11T13:44:00Z">
            <w:r w:rsidR="00040949" w:rsidDel="004F4769">
              <w:rPr>
                <w:noProof/>
                <w:webHidden/>
                <w:sz w:val="17"/>
                <w:szCs w:val="17"/>
              </w:rPr>
              <w:delText>70</w:delText>
            </w:r>
          </w:del>
          <w:r w:rsidR="00FA7A4F" w:rsidRPr="00D37D01">
            <w:rPr>
              <w:noProof/>
              <w:webHidden/>
              <w:sz w:val="17"/>
              <w:szCs w:val="17"/>
            </w:rPr>
            <w:fldChar w:fldCharType="end"/>
          </w:r>
          <w:r>
            <w:rPr>
              <w:noProof/>
              <w:sz w:val="17"/>
              <w:szCs w:val="17"/>
            </w:rPr>
            <w:fldChar w:fldCharType="end"/>
          </w:r>
        </w:p>
        <w:p w14:paraId="5182C84C" w14:textId="6806A735" w:rsidR="00FA7A4F" w:rsidRPr="00D37D01" w:rsidRDefault="004F4769">
          <w:pPr>
            <w:pStyle w:val="Obsah1"/>
            <w:rPr>
              <w:b w:val="0"/>
              <w:noProof/>
              <w:sz w:val="17"/>
              <w:szCs w:val="17"/>
              <w:lang w:val="sk-SK" w:eastAsia="sk-SK"/>
            </w:rPr>
          </w:pPr>
          <w:r>
            <w:rPr>
              <w:noProof/>
            </w:rPr>
            <w:fldChar w:fldCharType="begin"/>
          </w:r>
          <w:r>
            <w:rPr>
              <w:noProof/>
            </w:rPr>
            <w:instrText xml:space="preserve"> HYPERLINK \l "_Toc458515686" </w:instrText>
          </w:r>
          <w:r>
            <w:rPr>
              <w:noProof/>
            </w:rPr>
            <w:fldChar w:fldCharType="separate"/>
          </w:r>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ins w:id="71" w:author="Miruška Hrabčáková" w:date="2017-05-11T13:44:00Z">
            <w:r>
              <w:rPr>
                <w:b w:val="0"/>
                <w:noProof/>
                <w:webHidden/>
                <w:sz w:val="17"/>
                <w:szCs w:val="17"/>
              </w:rPr>
              <w:t>71</w:t>
            </w:r>
          </w:ins>
          <w:del w:id="72" w:author="Miruška Hrabčáková" w:date="2017-05-11T13:44:00Z">
            <w:r w:rsidR="00040949" w:rsidDel="004F4769">
              <w:rPr>
                <w:b w:val="0"/>
                <w:noProof/>
                <w:webHidden/>
                <w:sz w:val="17"/>
                <w:szCs w:val="17"/>
              </w:rPr>
              <w:delText>72</w:delText>
            </w:r>
          </w:del>
          <w:r w:rsidR="00FA7A4F" w:rsidRPr="00D37D01">
            <w:rPr>
              <w:b w:val="0"/>
              <w:noProof/>
              <w:webHidden/>
              <w:sz w:val="17"/>
              <w:szCs w:val="17"/>
            </w:rPr>
            <w:fldChar w:fldCharType="end"/>
          </w:r>
          <w:r>
            <w:rPr>
              <w:b w:val="0"/>
              <w:noProof/>
              <w:sz w:val="17"/>
              <w:szCs w:val="17"/>
            </w:rPr>
            <w:fldChar w:fldCharType="end"/>
          </w:r>
        </w:p>
        <w:p w14:paraId="214AE1B4" w14:textId="624982E7" w:rsidR="00FA7A4F" w:rsidRPr="00D37D01" w:rsidRDefault="004F4769" w:rsidP="003E1DAA">
          <w:pPr>
            <w:pStyle w:val="Obsah2"/>
            <w:rPr>
              <w:sz w:val="17"/>
              <w:szCs w:val="17"/>
              <w:lang w:eastAsia="sk-SK"/>
            </w:rPr>
          </w:pPr>
          <w:r>
            <w:fldChar w:fldCharType="begin"/>
          </w:r>
          <w:r>
            <w:instrText xml:space="preserve"> HYPERLINK \l "_Toc458515687" </w:instrText>
          </w:r>
          <w:r>
            <w:fldChar w:fldCharType="separate"/>
          </w:r>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ins w:id="73" w:author="Miruška Hrabčáková" w:date="2017-05-11T13:44:00Z">
            <w:r>
              <w:rPr>
                <w:webHidden/>
                <w:sz w:val="17"/>
                <w:szCs w:val="17"/>
              </w:rPr>
              <w:t>71</w:t>
            </w:r>
          </w:ins>
          <w:del w:id="74" w:author="Miruška Hrabčáková" w:date="2017-05-11T13:44:00Z">
            <w:r w:rsidR="00040949" w:rsidDel="004F4769">
              <w:rPr>
                <w:webHidden/>
                <w:sz w:val="17"/>
                <w:szCs w:val="17"/>
              </w:rPr>
              <w:delText>72</w:delText>
            </w:r>
          </w:del>
          <w:r w:rsidR="00FA7A4F" w:rsidRPr="00D37D01">
            <w:rPr>
              <w:webHidden/>
              <w:sz w:val="17"/>
              <w:szCs w:val="17"/>
            </w:rPr>
            <w:fldChar w:fldCharType="end"/>
          </w:r>
          <w:r>
            <w:rPr>
              <w:sz w:val="17"/>
              <w:szCs w:val="17"/>
            </w:rPr>
            <w:fldChar w:fldCharType="end"/>
          </w:r>
        </w:p>
        <w:p w14:paraId="50C184EA" w14:textId="392FD247" w:rsidR="00FA7A4F" w:rsidRPr="00D37D01" w:rsidRDefault="004F4769" w:rsidP="003E1DAA">
          <w:pPr>
            <w:pStyle w:val="Obsah2"/>
            <w:rPr>
              <w:sz w:val="17"/>
              <w:szCs w:val="17"/>
              <w:lang w:eastAsia="sk-SK"/>
            </w:rPr>
          </w:pPr>
          <w:r>
            <w:fldChar w:fldCharType="begin"/>
          </w:r>
          <w:r>
            <w:instrText xml:space="preserve"> HYPERLINK \l "_Toc458515688" </w:instrText>
          </w:r>
          <w:r>
            <w:fldChar w:fldCharType="separate"/>
          </w:r>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ins w:id="75" w:author="Miruška Hrabčáková" w:date="2017-05-11T13:44:00Z">
            <w:r>
              <w:rPr>
                <w:webHidden/>
                <w:sz w:val="17"/>
                <w:szCs w:val="17"/>
              </w:rPr>
              <w:t>71</w:t>
            </w:r>
          </w:ins>
          <w:del w:id="76" w:author="Miruška Hrabčáková" w:date="2017-05-11T13:44:00Z">
            <w:r w:rsidR="00040949" w:rsidDel="004F4769">
              <w:rPr>
                <w:webHidden/>
                <w:sz w:val="17"/>
                <w:szCs w:val="17"/>
              </w:rPr>
              <w:delText>73</w:delText>
            </w:r>
          </w:del>
          <w:r w:rsidR="00FA7A4F" w:rsidRPr="00D37D01">
            <w:rPr>
              <w:webHidden/>
              <w:sz w:val="17"/>
              <w:szCs w:val="17"/>
            </w:rPr>
            <w:fldChar w:fldCharType="end"/>
          </w:r>
          <w:r>
            <w:rPr>
              <w:sz w:val="17"/>
              <w:szCs w:val="17"/>
            </w:rPr>
            <w:fldChar w:fldCharType="end"/>
          </w:r>
        </w:p>
        <w:p w14:paraId="2B14ECA3" w14:textId="7AA2B905" w:rsidR="00FA7A4F" w:rsidRPr="00D37D01" w:rsidRDefault="004F4769" w:rsidP="003E1DAA">
          <w:pPr>
            <w:pStyle w:val="Obsah2"/>
            <w:rPr>
              <w:sz w:val="17"/>
              <w:szCs w:val="17"/>
              <w:lang w:eastAsia="sk-SK"/>
            </w:rPr>
          </w:pPr>
          <w:r>
            <w:fldChar w:fldCharType="begin"/>
          </w:r>
          <w:r>
            <w:instrText xml:space="preserve"> HYPERLINK \l "_Toc458515689" </w:instrText>
          </w:r>
          <w:r>
            <w:fldChar w:fldCharType="separate"/>
          </w:r>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ins w:id="77" w:author="Miruška Hrabčáková" w:date="2017-05-11T13:44:00Z">
            <w:r>
              <w:rPr>
                <w:webHidden/>
                <w:sz w:val="17"/>
                <w:szCs w:val="17"/>
              </w:rPr>
              <w:t>72</w:t>
            </w:r>
          </w:ins>
          <w:del w:id="78" w:author="Miruška Hrabčáková" w:date="2017-05-11T13:44:00Z">
            <w:r w:rsidR="00040949" w:rsidDel="004F4769">
              <w:rPr>
                <w:webHidden/>
                <w:sz w:val="17"/>
                <w:szCs w:val="17"/>
              </w:rPr>
              <w:delText>73</w:delText>
            </w:r>
          </w:del>
          <w:r w:rsidR="00FA7A4F" w:rsidRPr="00D37D01">
            <w:rPr>
              <w:webHidden/>
              <w:sz w:val="17"/>
              <w:szCs w:val="17"/>
            </w:rPr>
            <w:fldChar w:fldCharType="end"/>
          </w:r>
          <w:r>
            <w:rPr>
              <w:sz w:val="17"/>
              <w:szCs w:val="17"/>
            </w:rPr>
            <w:fldChar w:fldCharType="end"/>
          </w:r>
        </w:p>
        <w:p w14:paraId="5CC6E4B5" w14:textId="4FA0DCBE" w:rsidR="00FA7A4F" w:rsidRPr="00D37D01" w:rsidRDefault="004F4769" w:rsidP="003E1DAA">
          <w:pPr>
            <w:pStyle w:val="Obsah2"/>
            <w:rPr>
              <w:sz w:val="17"/>
              <w:szCs w:val="17"/>
              <w:lang w:eastAsia="sk-SK"/>
            </w:rPr>
          </w:pPr>
          <w:r>
            <w:fldChar w:fldCharType="begin"/>
          </w:r>
          <w:r>
            <w:instrText xml:space="preserve"> HYPERLINK \l "_Toc458515690" </w:instrText>
          </w:r>
          <w:r>
            <w:fldChar w:fldCharType="separate"/>
          </w:r>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ins w:id="79" w:author="Miruška Hrabčáková" w:date="2017-05-11T13:44:00Z">
            <w:r>
              <w:rPr>
                <w:webHidden/>
                <w:sz w:val="17"/>
                <w:szCs w:val="17"/>
              </w:rPr>
              <w:t>73</w:t>
            </w:r>
          </w:ins>
          <w:del w:id="80" w:author="Miruška Hrabčáková" w:date="2017-05-11T13:44:00Z">
            <w:r w:rsidR="00040949" w:rsidDel="004F4769">
              <w:rPr>
                <w:webHidden/>
                <w:sz w:val="17"/>
                <w:szCs w:val="17"/>
              </w:rPr>
              <w:delText>75</w:delText>
            </w:r>
          </w:del>
          <w:r w:rsidR="00FA7A4F" w:rsidRPr="00D37D01">
            <w:rPr>
              <w:webHidden/>
              <w:sz w:val="17"/>
              <w:szCs w:val="17"/>
            </w:rPr>
            <w:fldChar w:fldCharType="end"/>
          </w:r>
          <w:r>
            <w:rPr>
              <w:sz w:val="17"/>
              <w:szCs w:val="17"/>
            </w:rPr>
            <w:fldChar w:fldCharType="end"/>
          </w:r>
        </w:p>
        <w:p w14:paraId="5540D622" w14:textId="69413C76"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"_Toc458515691" </w:instrText>
          </w:r>
          <w:r>
            <w:rPr>
              <w:noProof/>
            </w:rPr>
            <w:fldChar w:fldCharType="separate"/>
          </w:r>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ins w:id="81" w:author="Miruška Hrabčáková" w:date="2017-05-11T13:44:00Z">
            <w:r>
              <w:rPr>
                <w:noProof/>
                <w:webHidden/>
                <w:sz w:val="17"/>
                <w:szCs w:val="17"/>
              </w:rPr>
              <w:t>74</w:t>
            </w:r>
          </w:ins>
          <w:del w:id="82" w:author="Miruška Hrabčáková" w:date="2017-05-11T13:44:00Z">
            <w:r w:rsidR="00040949" w:rsidDel="004F4769">
              <w:rPr>
                <w:noProof/>
                <w:webHidden/>
                <w:sz w:val="17"/>
                <w:szCs w:val="17"/>
              </w:rPr>
              <w:delText>75</w:delText>
            </w:r>
          </w:del>
          <w:r w:rsidR="00FA7A4F" w:rsidRPr="00D37D01">
            <w:rPr>
              <w:noProof/>
              <w:webHidden/>
              <w:sz w:val="17"/>
              <w:szCs w:val="17"/>
            </w:rPr>
            <w:fldChar w:fldCharType="end"/>
          </w:r>
          <w:r>
            <w:rPr>
              <w:noProof/>
              <w:sz w:val="17"/>
              <w:szCs w:val="17"/>
            </w:rPr>
            <w:fldChar w:fldCharType="end"/>
          </w:r>
        </w:p>
        <w:p w14:paraId="3363C326" w14:textId="06B97A19"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"_Toc458515692" </w:instrText>
          </w:r>
          <w:r>
            <w:rPr>
              <w:noProof/>
            </w:rPr>
            <w:fldChar w:fldCharType="separate"/>
          </w:r>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ins w:id="83" w:author="Miruška Hrabčáková" w:date="2017-05-11T13:44:00Z">
            <w:r>
              <w:rPr>
                <w:noProof/>
                <w:webHidden/>
                <w:sz w:val="17"/>
                <w:szCs w:val="17"/>
              </w:rPr>
              <w:t>74</w:t>
            </w:r>
          </w:ins>
          <w:del w:id="84" w:author="Miruška Hrabčáková" w:date="2017-05-11T13:44:00Z">
            <w:r w:rsidR="00040949" w:rsidDel="004F4769">
              <w:rPr>
                <w:noProof/>
                <w:webHidden/>
                <w:sz w:val="17"/>
                <w:szCs w:val="17"/>
              </w:rPr>
              <w:delText>75</w:delText>
            </w:r>
          </w:del>
          <w:r w:rsidR="00FA7A4F" w:rsidRPr="00D37D01">
            <w:rPr>
              <w:noProof/>
              <w:webHidden/>
              <w:sz w:val="17"/>
              <w:szCs w:val="17"/>
            </w:rPr>
            <w:fldChar w:fldCharType="end"/>
          </w:r>
          <w:r>
            <w:rPr>
              <w:noProof/>
              <w:sz w:val="17"/>
              <w:szCs w:val="17"/>
            </w:rPr>
            <w:fldChar w:fldCharType="end"/>
          </w:r>
        </w:p>
        <w:p w14:paraId="154258C2" w14:textId="148DD4E5" w:rsidR="00FA7A4F" w:rsidRPr="00D37D01" w:rsidRDefault="004F4769" w:rsidP="003E1DAA">
          <w:pPr>
            <w:pStyle w:val="Obsah3"/>
            <w:rPr>
              <w:noProof/>
              <w:sz w:val="17"/>
              <w:szCs w:val="17"/>
              <w:lang w:val="sk-SK" w:eastAsia="sk-SK"/>
            </w:rPr>
          </w:pPr>
          <w:r>
            <w:rPr>
              <w:noProof/>
            </w:rPr>
            <w:fldChar w:fldCharType="begin"/>
          </w:r>
          <w:r>
            <w:rPr>
              <w:noProof/>
            </w:rPr>
            <w:instrText xml:space="preserve"> HYPERLINK \l "_Toc458515693" </w:instrText>
          </w:r>
          <w:r>
            <w:rPr>
              <w:noProof/>
            </w:rPr>
            <w:fldChar w:fldCharType="separate"/>
          </w:r>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ins w:id="85" w:author="Miruška Hrabčáková" w:date="2017-05-11T13:44:00Z">
            <w:r>
              <w:rPr>
                <w:noProof/>
                <w:webHidden/>
                <w:sz w:val="17"/>
                <w:szCs w:val="17"/>
              </w:rPr>
              <w:t>75</w:t>
            </w:r>
          </w:ins>
          <w:del w:id="86" w:author="Miruška Hrabčáková" w:date="2017-05-11T13:44:00Z">
            <w:r w:rsidR="00040949" w:rsidDel="004F4769">
              <w:rPr>
                <w:noProof/>
                <w:webHidden/>
                <w:sz w:val="17"/>
                <w:szCs w:val="17"/>
              </w:rPr>
              <w:delText>76</w:delText>
            </w:r>
          </w:del>
          <w:r w:rsidR="00FA7A4F" w:rsidRPr="00D37D01">
            <w:rPr>
              <w:noProof/>
              <w:webHidden/>
              <w:sz w:val="17"/>
              <w:szCs w:val="17"/>
            </w:rPr>
            <w:fldChar w:fldCharType="end"/>
          </w:r>
          <w:r>
            <w:rPr>
              <w:noProof/>
              <w:sz w:val="17"/>
              <w:szCs w:val="17"/>
            </w:rPr>
            <w:fldChar w:fldCharType="end"/>
          </w:r>
        </w:p>
        <w:p w14:paraId="2D53B6B0" w14:textId="202D176E" w:rsidR="00FA7A4F" w:rsidRPr="00D37D01" w:rsidRDefault="004F4769">
          <w:pPr>
            <w:pStyle w:val="Obsah1"/>
            <w:rPr>
              <w:b w:val="0"/>
              <w:noProof/>
              <w:sz w:val="17"/>
              <w:szCs w:val="17"/>
              <w:lang w:val="sk-SK" w:eastAsia="sk-SK"/>
            </w:rPr>
          </w:pPr>
          <w:r>
            <w:rPr>
              <w:noProof/>
            </w:rPr>
            <w:fldChar w:fldCharType="begin"/>
          </w:r>
          <w:r>
            <w:rPr>
              <w:noProof/>
            </w:rPr>
            <w:instrText xml:space="preserve"> HYPERLINK \l "_Toc458515694" </w:instrText>
          </w:r>
          <w:r>
            <w:rPr>
              <w:noProof/>
            </w:rPr>
            <w:fldChar w:fldCharType="separate"/>
          </w:r>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ins w:id="87" w:author="Miruška Hrabčáková" w:date="2017-05-11T13:44:00Z">
            <w:r>
              <w:rPr>
                <w:b w:val="0"/>
                <w:noProof/>
                <w:webHidden/>
                <w:sz w:val="17"/>
                <w:szCs w:val="17"/>
              </w:rPr>
              <w:t>76</w:t>
            </w:r>
          </w:ins>
          <w:del w:id="88" w:author="Miruška Hrabčáková" w:date="2017-05-11T13:44:00Z">
            <w:r w:rsidR="00040949" w:rsidDel="004F4769">
              <w:rPr>
                <w:b w:val="0"/>
                <w:noProof/>
                <w:webHidden/>
                <w:sz w:val="17"/>
                <w:szCs w:val="17"/>
              </w:rPr>
              <w:delText>77</w:delText>
            </w:r>
          </w:del>
          <w:r w:rsidR="00FA7A4F" w:rsidRPr="00D37D01">
            <w:rPr>
              <w:b w:val="0"/>
              <w:noProof/>
              <w:webHidden/>
              <w:sz w:val="17"/>
              <w:szCs w:val="17"/>
            </w:rPr>
            <w:fldChar w:fldCharType="end"/>
          </w:r>
          <w:r>
            <w:rPr>
              <w:b w:val="0"/>
              <w:noProof/>
              <w:sz w:val="17"/>
              <w:szCs w:val="17"/>
            </w:rPr>
            <w:fldChar w:fldCharType="end"/>
          </w:r>
        </w:p>
        <w:p w14:paraId="7F9437DB" w14:textId="7CE8A050" w:rsidR="00FA7A4F" w:rsidRPr="00D37D01" w:rsidRDefault="004F5657">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79</w:t>
            </w:r>
            <w:r w:rsidR="00FA7A4F" w:rsidRPr="00D37D01">
              <w:rPr>
                <w:b w:val="0"/>
                <w:noProof/>
                <w:webHidden/>
                <w:sz w:val="17"/>
                <w:szCs w:val="17"/>
              </w:rPr>
              <w:fldChar w:fldCharType="end"/>
            </w:r>
          </w:hyperlink>
        </w:p>
        <w:p w14:paraId="742FB60E" w14:textId="035B169A" w:rsidR="00FA7A4F" w:rsidRPr="00D37D01" w:rsidRDefault="004F5657">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81</w:t>
            </w:r>
            <w:r w:rsidR="00FA7A4F" w:rsidRPr="00D37D01">
              <w:rPr>
                <w:b w:val="0"/>
                <w:noProof/>
                <w:webHidden/>
                <w:sz w:val="17"/>
                <w:szCs w:val="17"/>
              </w:rPr>
              <w:fldChar w:fldCharType="end"/>
            </w:r>
          </w:hyperlink>
        </w:p>
        <w:p w14:paraId="65682DB2" w14:textId="587EB709" w:rsidR="00FA7A4F" w:rsidRPr="00D37D01" w:rsidRDefault="004F5657"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4F4769">
              <w:rPr>
                <w:webHidden/>
                <w:sz w:val="17"/>
                <w:szCs w:val="17"/>
              </w:rPr>
              <w:t>81</w:t>
            </w:r>
            <w:r w:rsidR="00FA7A4F" w:rsidRPr="00D37D01">
              <w:rPr>
                <w:webHidden/>
                <w:sz w:val="17"/>
                <w:szCs w:val="17"/>
              </w:rPr>
              <w:fldChar w:fldCharType="end"/>
            </w:r>
          </w:hyperlink>
        </w:p>
        <w:p w14:paraId="68ADF42E" w14:textId="1040AABD" w:rsidR="00FA7A4F" w:rsidRPr="00D37D01" w:rsidRDefault="004F5657"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4F4769">
              <w:rPr>
                <w:webHidden/>
                <w:sz w:val="17"/>
                <w:szCs w:val="17"/>
              </w:rPr>
              <w:t>81</w:t>
            </w:r>
            <w:r w:rsidR="00FA7A4F" w:rsidRPr="00D37D01">
              <w:rPr>
                <w:webHidden/>
                <w:sz w:val="17"/>
                <w:szCs w:val="17"/>
              </w:rPr>
              <w:fldChar w:fldCharType="end"/>
            </w:r>
          </w:hyperlink>
        </w:p>
        <w:p w14:paraId="747D85D7" w14:textId="1BE2DFAA" w:rsidR="00FA7A4F" w:rsidRPr="00D37D01" w:rsidRDefault="004F5657"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4F4769">
              <w:rPr>
                <w:webHidden/>
                <w:sz w:val="17"/>
                <w:szCs w:val="17"/>
              </w:rPr>
              <w:t>82</w:t>
            </w:r>
            <w:r w:rsidR="00FA7A4F" w:rsidRPr="00D37D01">
              <w:rPr>
                <w:webHidden/>
                <w:sz w:val="17"/>
                <w:szCs w:val="17"/>
              </w:rPr>
              <w:fldChar w:fldCharType="end"/>
            </w:r>
          </w:hyperlink>
        </w:p>
        <w:p w14:paraId="0E846FFC" w14:textId="69AB4FC7" w:rsidR="00FA7A4F" w:rsidRPr="00D37D01" w:rsidRDefault="004F5657">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85</w:t>
            </w:r>
            <w:r w:rsidR="00FA7A4F" w:rsidRPr="00D37D01">
              <w:rPr>
                <w:b w:val="0"/>
                <w:noProof/>
                <w:webHidden/>
                <w:sz w:val="17"/>
                <w:szCs w:val="17"/>
              </w:rPr>
              <w:fldChar w:fldCharType="end"/>
            </w:r>
          </w:hyperlink>
        </w:p>
        <w:p w14:paraId="09C8D929" w14:textId="6C206905" w:rsidR="00FA7A4F" w:rsidRPr="00D37D01" w:rsidRDefault="004F5657">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86</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89" w:name="_Toc458515635"/>
      <w:bookmarkStart w:id="90" w:name="_Toc417648874"/>
      <w:bookmarkStart w:id="91" w:name="_Toc440354963"/>
      <w:bookmarkStart w:id="92" w:name="_Toc440375294"/>
      <w:r>
        <w:rPr>
          <w:lang w:val="sk-SK"/>
        </w:rPr>
        <w:lastRenderedPageBreak/>
        <w:t>1.</w:t>
      </w:r>
      <w:r>
        <w:rPr>
          <w:lang w:val="sk-SK"/>
        </w:rPr>
        <w:tab/>
        <w:t>Všeobecné informácie</w:t>
      </w:r>
      <w:bookmarkEnd w:id="89"/>
    </w:p>
    <w:p w14:paraId="58484455" w14:textId="2680354A" w:rsidR="00551D65" w:rsidRPr="00095609" w:rsidRDefault="00551D65" w:rsidP="00551D65">
      <w:pPr>
        <w:pStyle w:val="Nadpis2"/>
        <w:spacing w:line="480" w:lineRule="auto"/>
        <w:rPr>
          <w:b/>
          <w:lang w:val="sk-SK"/>
        </w:rPr>
      </w:pPr>
      <w:bookmarkStart w:id="93" w:name="_Toc458515636"/>
      <w:r w:rsidRPr="00095609">
        <w:rPr>
          <w:b/>
          <w:lang w:val="sk-SK"/>
        </w:rPr>
        <w:t>1.1</w:t>
      </w:r>
      <w:r w:rsidRPr="00095609">
        <w:rPr>
          <w:b/>
          <w:lang w:val="sk-SK"/>
        </w:rPr>
        <w:tab/>
        <w:t>Cieľ príručky</w:t>
      </w:r>
      <w:bookmarkEnd w:id="93"/>
    </w:p>
    <w:p w14:paraId="2A81CD13" w14:textId="60406A13" w:rsidR="000867AE" w:rsidRPr="00D608D6" w:rsidRDefault="000867AE" w:rsidP="008C2173">
      <w:pPr>
        <w:pStyle w:val="BodyText1"/>
        <w:jc w:val="both"/>
        <w:rPr>
          <w:lang w:val="sk-SK"/>
        </w:rPr>
      </w:pPr>
      <w:bookmarkStart w:id="94" w:name="_Toc417132717"/>
      <w:bookmarkEnd w:id="90"/>
      <w:bookmarkEnd w:id="91"/>
      <w:bookmarkEnd w:id="92"/>
      <w:bookmarkEnd w:id="94"/>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77777777" w:rsidR="00427C26" w:rsidRPr="00D608D6" w:rsidRDefault="00427C26" w:rsidP="008C2173">
      <w:pPr>
        <w:pStyle w:val="BodyText1"/>
        <w:jc w:val="both"/>
        <w:rPr>
          <w:lang w:val="sk-SK"/>
        </w:rPr>
      </w:pPr>
      <w:r w:rsidRPr="00D608D6">
        <w:rPr>
          <w:lang w:val="sk-SK"/>
        </w:rPr>
        <w:t xml:space="preserve">Ustanovenia tejto príručky sú pre žiadateľa záväzné počas prípravy </w:t>
      </w:r>
      <w:r w:rsidR="0050335B" w:rsidRPr="00D608D6">
        <w:rPr>
          <w:lang w:val="sk-SK"/>
        </w:rPr>
        <w:t>ŽoNFP</w:t>
      </w:r>
      <w:r w:rsidRPr="00D608D6">
        <w:rPr>
          <w:lang w:val="sk-SK"/>
        </w:rPr>
        <w:t xml:space="preserve">, po schválení </w:t>
      </w:r>
      <w:r w:rsidR="0050335B" w:rsidRPr="00D608D6">
        <w:rPr>
          <w:lang w:val="sk-SK"/>
        </w:rPr>
        <w:t>Žo</w:t>
      </w:r>
      <w:r w:rsidRPr="00D608D6">
        <w:rPr>
          <w:lang w:val="sk-SK"/>
        </w:rPr>
        <w:t xml:space="preserve">NFP, ako </w:t>
      </w:r>
      <w:r w:rsidR="00057C0A" w:rsidRPr="00D608D6">
        <w:rPr>
          <w:lang w:val="sk-SK"/>
        </w:rPr>
        <w:t>aj po podpise zmluvy o</w:t>
      </w:r>
      <w:r w:rsidRPr="00D608D6">
        <w:rPr>
          <w:lang w:val="sk-SK"/>
        </w:rPr>
        <w:t xml:space="preserve"> NFP.</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14:paraId="15B0CB85" w14:textId="77777777"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v prílohe </w:t>
      </w:r>
      <w:r w:rsidR="00496FE2" w:rsidRPr="00D608D6">
        <w:rPr>
          <w:lang w:val="sk-SK"/>
        </w:rPr>
        <w:t>vyzvania/</w:t>
      </w:r>
      <w:r w:rsidRPr="00D608D6">
        <w:rPr>
          <w:lang w:val="sk-SK"/>
        </w:rPr>
        <w:t>výzvy</w:t>
      </w:r>
      <w:r w:rsidR="00496FE2" w:rsidRPr="00D608D6">
        <w:rPr>
          <w:lang w:val="sk-SK"/>
        </w:rPr>
        <w:t xml:space="preserve"> „</w:t>
      </w:r>
      <w:r w:rsidRPr="00D608D6">
        <w:rPr>
          <w:b/>
          <w:lang w:val="sk-SK"/>
        </w:rPr>
        <w:t xml:space="preserve">Špecifiká </w:t>
      </w:r>
      <w:r w:rsidR="00496FE2" w:rsidRPr="00D608D6">
        <w:rPr>
          <w:b/>
          <w:lang w:val="sk-SK"/>
        </w:rPr>
        <w:t>vyzvania/</w:t>
      </w:r>
      <w:r w:rsidRPr="00D608D6">
        <w:rPr>
          <w:b/>
          <w:lang w:val="sk-SK"/>
        </w:rPr>
        <w:t>výzvy</w:t>
      </w:r>
      <w:r w:rsidR="00496FE2" w:rsidRPr="00D608D6">
        <w:rPr>
          <w:b/>
          <w:lang w:val="sk-SK"/>
        </w:rPr>
        <w:t>“</w:t>
      </w:r>
      <w:r w:rsidRPr="00D608D6">
        <w:rPr>
          <w:lang w:val="sk-SK"/>
        </w:rPr>
        <w:t xml:space="preserve">. Táto príloha je vypracovaná na úrovni RO </w:t>
      </w:r>
      <w:r w:rsidR="00496FE2" w:rsidRPr="00D608D6">
        <w:rPr>
          <w:lang w:val="sk-SK"/>
        </w:rPr>
        <w:t xml:space="preserve">pre OP EVS </w:t>
      </w:r>
      <w:r w:rsidRPr="00D608D6">
        <w:rPr>
          <w:lang w:val="sk-SK"/>
        </w:rPr>
        <w:t xml:space="preserve">samostatne ku </w:t>
      </w:r>
      <w:r w:rsidR="00F55A4B" w:rsidRPr="00D608D6">
        <w:rPr>
          <w:lang w:val="sk-SK"/>
        </w:rPr>
        <w:t>každému vyzvaniu</w:t>
      </w:r>
      <w:r w:rsidR="00496FE2" w:rsidRPr="00D608D6">
        <w:rPr>
          <w:lang w:val="sk-SK"/>
        </w:rPr>
        <w:t>/výzve na</w:t>
      </w:r>
      <w:r w:rsidRPr="00D608D6">
        <w:rPr>
          <w:lang w:val="sk-SK"/>
        </w:rPr>
        <w:t xml:space="preserve"> predkladan</w:t>
      </w:r>
      <w:r w:rsidR="00496FE2" w:rsidRPr="00D608D6">
        <w:rPr>
          <w:lang w:val="sk-SK"/>
        </w:rPr>
        <w:t xml:space="preserve">ie </w:t>
      </w:r>
      <w:r w:rsidR="0050335B" w:rsidRPr="00D608D6">
        <w:rPr>
          <w:lang w:val="sk-SK"/>
        </w:rPr>
        <w:t>Žo</w:t>
      </w:r>
      <w:r w:rsidR="00496FE2" w:rsidRPr="00D608D6">
        <w:rPr>
          <w:lang w:val="sk-SK"/>
        </w:rPr>
        <w:t>NFP.</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95" w:name="_Toc417132480"/>
      <w:bookmarkStart w:id="96" w:name="_Toc417648877"/>
      <w:bookmarkStart w:id="97" w:name="_Toc440354966"/>
      <w:bookmarkStart w:id="98" w:name="_Toc440375297"/>
      <w:bookmarkStart w:id="99" w:name="_Toc458432885"/>
      <w:bookmarkStart w:id="100" w:name="_Toc458515637"/>
      <w:r w:rsidRPr="000F423E">
        <w:rPr>
          <w:b/>
          <w:lang w:val="sk-SK"/>
        </w:rPr>
        <w:t>1.2</w:t>
      </w:r>
      <w:r w:rsidRPr="000F423E">
        <w:rPr>
          <w:b/>
          <w:lang w:val="sk-SK"/>
        </w:rPr>
        <w:tab/>
      </w:r>
      <w:r w:rsidR="001918B9" w:rsidRPr="000F423E">
        <w:rPr>
          <w:b/>
          <w:lang w:val="sk-SK"/>
        </w:rPr>
        <w:t>Platnosť príručky</w:t>
      </w:r>
      <w:bookmarkEnd w:id="95"/>
      <w:bookmarkEnd w:id="96"/>
      <w:bookmarkEnd w:id="97"/>
      <w:bookmarkEnd w:id="98"/>
      <w:bookmarkEnd w:id="99"/>
      <w:bookmarkEnd w:id="100"/>
    </w:p>
    <w:p w14:paraId="15B0CB88" w14:textId="48A91E2F"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Príručka</w:t>
      </w:r>
      <w:r w:rsidR="00C85E20" w:rsidRPr="007708E2">
        <w:rPr>
          <w:rFonts w:ascii="Arial" w:hAnsi="Arial" w:cs="Arial"/>
          <w:sz w:val="19"/>
          <w:szCs w:val="19"/>
          <w:lang w:val="sk-SK"/>
        </w:rPr>
        <w:t>, v</w:t>
      </w:r>
      <w:r w:rsidRPr="007708E2">
        <w:rPr>
          <w:rFonts w:ascii="Arial" w:hAnsi="Arial" w:cs="Arial"/>
          <w:sz w:val="19"/>
          <w:szCs w:val="19"/>
          <w:lang w:val="sk-SK"/>
        </w:rPr>
        <w:t xml:space="preserve">erzia </w:t>
      </w:r>
      <w:r w:rsidR="00A7221C">
        <w:rPr>
          <w:rFonts w:ascii="Arial" w:hAnsi="Arial" w:cs="Arial"/>
          <w:sz w:val="19"/>
          <w:szCs w:val="19"/>
          <w:lang w:val="sk-SK"/>
        </w:rPr>
        <w:t>3.</w:t>
      </w:r>
      <w:del w:id="101" w:author="Miruška Hrabčáková" w:date="2017-05-11T17:19:00Z">
        <w:r w:rsidR="00A7221C" w:rsidDel="004F5657">
          <w:rPr>
            <w:rFonts w:ascii="Arial" w:hAnsi="Arial" w:cs="Arial"/>
            <w:sz w:val="19"/>
            <w:szCs w:val="19"/>
            <w:lang w:val="sk-SK"/>
          </w:rPr>
          <w:delText>0</w:delText>
        </w:r>
      </w:del>
      <w:ins w:id="102" w:author="Miruška Hrabčáková" w:date="2017-05-11T17:19:00Z">
        <w:r w:rsidR="004F5657">
          <w:rPr>
            <w:rFonts w:ascii="Arial" w:hAnsi="Arial" w:cs="Arial"/>
            <w:sz w:val="19"/>
            <w:szCs w:val="19"/>
            <w:lang w:val="sk-SK"/>
          </w:rPr>
          <w:t>1</w:t>
        </w:r>
      </w:ins>
      <w:r w:rsidR="00A7221C">
        <w:rPr>
          <w:rFonts w:ascii="Arial" w:hAnsi="Arial" w:cs="Arial"/>
          <w:sz w:val="19"/>
          <w:szCs w:val="19"/>
          <w:lang w:val="sk-SK"/>
        </w:rPr>
        <w:t xml:space="preserve"> </w:t>
      </w:r>
      <w:r w:rsidRPr="007708E2">
        <w:rPr>
          <w:rFonts w:ascii="Arial" w:hAnsi="Arial" w:cs="Arial"/>
          <w:sz w:val="19"/>
          <w:szCs w:val="19"/>
          <w:lang w:val="sk-SK"/>
        </w:rPr>
        <w:t>je platná</w:t>
      </w:r>
      <w:r w:rsidR="00F11F64" w:rsidRPr="007708E2">
        <w:rPr>
          <w:rFonts w:ascii="Arial" w:hAnsi="Arial" w:cs="Arial"/>
          <w:sz w:val="19"/>
          <w:szCs w:val="19"/>
          <w:lang w:val="sk-SK"/>
        </w:rPr>
        <w:t xml:space="preserve"> od </w:t>
      </w:r>
      <w:del w:id="103" w:author="Miruška Hrabčáková" w:date="2017-05-11T17:19:00Z">
        <w:r w:rsidR="00A7221C" w:rsidDel="004F5657">
          <w:rPr>
            <w:rFonts w:ascii="Arial" w:hAnsi="Arial" w:cs="Arial"/>
            <w:sz w:val="19"/>
            <w:szCs w:val="19"/>
            <w:lang w:val="sk-SK"/>
          </w:rPr>
          <w:delText>21</w:delText>
        </w:r>
      </w:del>
      <w:ins w:id="104" w:author="Miruška Hrabčáková" w:date="2017-05-11T17:19:00Z">
        <w:r w:rsidR="004F5657">
          <w:rPr>
            <w:rFonts w:ascii="Arial" w:hAnsi="Arial" w:cs="Arial"/>
            <w:sz w:val="19"/>
            <w:szCs w:val="19"/>
            <w:lang w:val="sk-SK"/>
          </w:rPr>
          <w:t>12</w:t>
        </w:r>
      </w:ins>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del w:id="105" w:author="Miruška Hrabčáková" w:date="2017-05-11T17:19:00Z">
        <w:r w:rsidR="00A7221C" w:rsidDel="004F5657">
          <w:rPr>
            <w:rFonts w:ascii="Arial" w:hAnsi="Arial" w:cs="Arial"/>
            <w:sz w:val="19"/>
            <w:szCs w:val="19"/>
            <w:lang w:val="sk-SK"/>
          </w:rPr>
          <w:delText>3</w:delText>
        </w:r>
      </w:del>
      <w:ins w:id="106" w:author="Miruška Hrabčáková" w:date="2017-05-11T17:19:00Z">
        <w:r w:rsidR="004F5657">
          <w:rPr>
            <w:rFonts w:ascii="Arial" w:hAnsi="Arial" w:cs="Arial"/>
            <w:sz w:val="19"/>
            <w:szCs w:val="19"/>
            <w:lang w:val="sk-SK"/>
          </w:rPr>
          <w:t>5</w:t>
        </w:r>
      </w:ins>
      <w:r w:rsidR="00730EA9" w:rsidRPr="00F74B24">
        <w:rPr>
          <w:rFonts w:ascii="Arial" w:hAnsi="Arial" w:cs="Arial"/>
          <w:sz w:val="19"/>
          <w:szCs w:val="19"/>
          <w:lang w:val="sk-SK"/>
        </w:rPr>
        <w:t>.201</w:t>
      </w:r>
      <w:r w:rsidR="00F74B24">
        <w:rPr>
          <w:rFonts w:ascii="Arial" w:hAnsi="Arial" w:cs="Arial"/>
          <w:sz w:val="19"/>
          <w:szCs w:val="19"/>
          <w:lang w:val="sk-SK"/>
        </w:rPr>
        <w:t>7</w:t>
      </w:r>
      <w:r w:rsidR="00730EA9" w:rsidRPr="00F74B24">
        <w:rPr>
          <w:rFonts w:ascii="Arial" w:hAnsi="Arial" w:cs="Arial"/>
          <w:sz w:val="19"/>
          <w:szCs w:val="19"/>
          <w:lang w:val="sk-SK"/>
        </w:rPr>
        <w:t xml:space="preserve"> </w:t>
      </w:r>
      <w:r w:rsidRPr="00F74B24">
        <w:rPr>
          <w:rFonts w:ascii="Arial" w:hAnsi="Arial" w:cs="Arial"/>
          <w:sz w:val="19"/>
          <w:szCs w:val="19"/>
          <w:lang w:val="sk-SK"/>
        </w:rPr>
        <w:t xml:space="preserve">a účinná od </w:t>
      </w:r>
      <w:del w:id="107" w:author="Miruška Hrabčáková" w:date="2017-05-11T17:19:00Z">
        <w:r w:rsidR="00A7221C" w:rsidDel="004F5657">
          <w:rPr>
            <w:rFonts w:ascii="Arial" w:hAnsi="Arial" w:cs="Arial"/>
            <w:sz w:val="19"/>
            <w:szCs w:val="19"/>
            <w:lang w:val="sk-SK"/>
          </w:rPr>
          <w:delText>21</w:delText>
        </w:r>
      </w:del>
      <w:ins w:id="108" w:author="Miruška Hrabčáková" w:date="2017-05-11T17:19:00Z">
        <w:r w:rsidR="004F5657">
          <w:rPr>
            <w:rFonts w:ascii="Arial" w:hAnsi="Arial" w:cs="Arial"/>
            <w:sz w:val="19"/>
            <w:szCs w:val="19"/>
            <w:lang w:val="sk-SK"/>
          </w:rPr>
          <w:t>12</w:t>
        </w:r>
      </w:ins>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del w:id="109" w:author="Miruška Hrabčáková" w:date="2017-05-11T17:19:00Z">
        <w:r w:rsidR="00A7221C" w:rsidDel="004F5657">
          <w:rPr>
            <w:rFonts w:ascii="Arial" w:hAnsi="Arial" w:cs="Arial"/>
            <w:sz w:val="19"/>
            <w:szCs w:val="19"/>
            <w:lang w:val="sk-SK"/>
          </w:rPr>
          <w:delText>3</w:delText>
        </w:r>
      </w:del>
      <w:ins w:id="110" w:author="Miruška Hrabčáková" w:date="2017-05-11T17:19:00Z">
        <w:r w:rsidR="004F5657">
          <w:rPr>
            <w:rFonts w:ascii="Arial" w:hAnsi="Arial" w:cs="Arial"/>
            <w:sz w:val="19"/>
            <w:szCs w:val="19"/>
            <w:lang w:val="sk-SK"/>
          </w:rPr>
          <w:t>5</w:t>
        </w:r>
      </w:ins>
      <w:bookmarkStart w:id="111" w:name="_GoBack"/>
      <w:bookmarkEnd w:id="111"/>
      <w:r w:rsidR="00730EA9" w:rsidRPr="00F74B24">
        <w:rPr>
          <w:rFonts w:ascii="Arial" w:hAnsi="Arial" w:cs="Arial"/>
          <w:sz w:val="19"/>
          <w:szCs w:val="19"/>
          <w:lang w:val="sk-SK"/>
        </w:rPr>
        <w:t>.201</w:t>
      </w:r>
      <w:r w:rsidR="00F74B24">
        <w:rPr>
          <w:rFonts w:ascii="Arial" w:hAnsi="Arial" w:cs="Arial"/>
          <w:sz w:val="19"/>
          <w:szCs w:val="19"/>
          <w:lang w:val="sk-SK"/>
        </w:rPr>
        <w:t>7</w:t>
      </w:r>
      <w:r w:rsidRPr="007708E2">
        <w:rPr>
          <w:rFonts w:ascii="Arial" w:hAnsi="Arial" w:cs="Arial"/>
          <w:sz w:val="19"/>
          <w:szCs w:val="19"/>
          <w:lang w:val="sk-SK"/>
        </w:rPr>
        <w:t>.</w:t>
      </w:r>
    </w:p>
    <w:p w14:paraId="15B0CB89"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lastRenderedPageBreak/>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112" w:name="_Toc417132481"/>
      <w:bookmarkStart w:id="113" w:name="_Toc417648878"/>
      <w:bookmarkStart w:id="114" w:name="_Toc440354967"/>
      <w:bookmarkStart w:id="115" w:name="_Toc440375298"/>
      <w:bookmarkStart w:id="116" w:name="_Toc458432886"/>
      <w:bookmarkStart w:id="117" w:name="_Toc458515638"/>
      <w:r w:rsidRPr="000F423E">
        <w:rPr>
          <w:b/>
          <w:lang w:val="sk-SK"/>
        </w:rPr>
        <w:t>1.3</w:t>
      </w:r>
      <w:r w:rsidRPr="000F423E">
        <w:rPr>
          <w:b/>
          <w:lang w:val="sk-SK"/>
        </w:rPr>
        <w:tab/>
      </w:r>
      <w:r w:rsidR="00496FE2" w:rsidRPr="000F423E">
        <w:rPr>
          <w:b/>
          <w:lang w:val="sk-SK"/>
        </w:rPr>
        <w:t>Definícia pojmov</w:t>
      </w:r>
      <w:bookmarkEnd w:id="112"/>
      <w:bookmarkEnd w:id="113"/>
      <w:bookmarkEnd w:id="114"/>
      <w:bookmarkEnd w:id="115"/>
      <w:bookmarkEnd w:id="116"/>
      <w:bookmarkEnd w:id="117"/>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(cost benefit analysis)</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708E2">
        <w:rPr>
          <w:rFonts w:ascii="Arial" w:hAnsi="Arial" w:cs="Arial"/>
          <w:sz w:val="19"/>
          <w:szCs w:val="19"/>
          <w:lang w:val="sk-SK"/>
        </w:rPr>
        <w:t xml:space="preserve">monetarizovaných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6F485E5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certifikáciu výkazov výdavkov a žiadostí o platbu prijímateľov pred zaslaním Európskej komisií,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w:t>
      </w:r>
      <w:r w:rsidRPr="007708E2">
        <w:rPr>
          <w:rFonts w:ascii="Arial" w:hAnsi="Arial" w:cs="Arial"/>
          <w:sz w:val="19"/>
          <w:szCs w:val="19"/>
          <w:lang w:val="sk-SK"/>
        </w:rPr>
        <w:lastRenderedPageBreak/>
        <w:t>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(efficiency)</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w:t>
      </w:r>
      <w:r w:rsidRPr="007708E2">
        <w:rPr>
          <w:rFonts w:ascii="Arial" w:hAnsi="Arial" w:cs="Arial"/>
          <w:sz w:val="19"/>
          <w:szCs w:val="19"/>
          <w:lang w:val="sk-SK"/>
        </w:rPr>
        <w:lastRenderedPageBreak/>
        <w:t xml:space="preserve">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313210">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(Iregularita)</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Pomoc "de minimis"</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„ŽoP“)</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r w:rsidR="00702F0E" w:rsidRPr="007708E2">
        <w:rPr>
          <w:rFonts w:ascii="Arial" w:hAnsi="Arial" w:cs="Arial"/>
          <w:sz w:val="19"/>
          <w:szCs w:val="19"/>
          <w:lang w:val="sk-SK"/>
        </w:rPr>
        <w:t>ŽoP</w:t>
      </w:r>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18" w:name="_Toc415238392"/>
      <w:bookmarkStart w:id="119" w:name="_Toc415238442"/>
      <w:bookmarkStart w:id="120" w:name="_Toc415238393"/>
      <w:bookmarkStart w:id="121" w:name="_Toc415238443"/>
      <w:bookmarkStart w:id="122" w:name="_Toc415238394"/>
      <w:bookmarkStart w:id="123" w:name="_Toc415238444"/>
      <w:bookmarkStart w:id="124" w:name="_Toc415238395"/>
      <w:bookmarkStart w:id="125" w:name="_Toc415238445"/>
      <w:bookmarkStart w:id="126" w:name="_Toc415238396"/>
      <w:bookmarkStart w:id="127" w:name="_Toc415238446"/>
      <w:bookmarkStart w:id="128" w:name="_Toc415238397"/>
      <w:bookmarkStart w:id="129" w:name="_Toc415238447"/>
      <w:bookmarkStart w:id="130" w:name="_Toc410400239"/>
      <w:bookmarkStart w:id="131" w:name="_Toc417132482"/>
      <w:bookmarkStart w:id="132" w:name="_Toc417648879"/>
      <w:bookmarkStart w:id="133" w:name="_Toc440354968"/>
      <w:bookmarkStart w:id="134" w:name="_Toc440375299"/>
      <w:bookmarkStart w:id="135" w:name="_Toc458432887"/>
      <w:bookmarkStart w:id="136" w:name="_Toc458515639"/>
      <w:bookmarkEnd w:id="118"/>
      <w:bookmarkEnd w:id="119"/>
      <w:bookmarkEnd w:id="120"/>
      <w:bookmarkEnd w:id="121"/>
      <w:bookmarkEnd w:id="122"/>
      <w:bookmarkEnd w:id="123"/>
      <w:bookmarkEnd w:id="124"/>
      <w:bookmarkEnd w:id="125"/>
      <w:bookmarkEnd w:id="126"/>
      <w:bookmarkEnd w:id="127"/>
      <w:bookmarkEnd w:id="128"/>
      <w:bookmarkEnd w:id="129"/>
      <w:r w:rsidRPr="000F423E">
        <w:rPr>
          <w:b/>
          <w:lang w:val="sk-SK"/>
        </w:rPr>
        <w:t>1.4</w:t>
      </w:r>
      <w:r w:rsidRPr="000F423E">
        <w:rPr>
          <w:b/>
          <w:lang w:val="sk-SK"/>
        </w:rPr>
        <w:tab/>
      </w:r>
      <w:r w:rsidR="001E7A3C" w:rsidRPr="000F423E">
        <w:rPr>
          <w:b/>
          <w:lang w:val="sk-SK"/>
        </w:rPr>
        <w:t>Použité skratky</w:t>
      </w:r>
      <w:bookmarkEnd w:id="130"/>
      <w:bookmarkEnd w:id="131"/>
      <w:bookmarkEnd w:id="132"/>
      <w:bookmarkEnd w:id="133"/>
      <w:bookmarkEnd w:id="134"/>
      <w:bookmarkEnd w:id="135"/>
      <w:bookmarkEnd w:id="136"/>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ŽoP</w:t>
      </w:r>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137" w:name="_Toc440354969"/>
      <w:bookmarkStart w:id="138" w:name="_Toc440375300"/>
      <w:bookmarkStart w:id="139" w:name="_Toc458432888"/>
      <w:bookmarkStart w:id="140"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137"/>
      <w:bookmarkEnd w:id="138"/>
      <w:bookmarkEnd w:id="139"/>
      <w:bookmarkEnd w:id="140"/>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141" w:name="_Toc418001210"/>
      <w:bookmarkStart w:id="142" w:name="_Toc418003035"/>
      <w:bookmarkStart w:id="143" w:name="_Toc418001211"/>
      <w:bookmarkStart w:id="144" w:name="_Toc418003036"/>
      <w:bookmarkStart w:id="145" w:name="_Toc440354970"/>
      <w:bookmarkStart w:id="146" w:name="_Toc440375301"/>
      <w:bookmarkStart w:id="147" w:name="_Toc458432889"/>
      <w:bookmarkStart w:id="148" w:name="_Toc458515641"/>
      <w:bookmarkEnd w:id="141"/>
      <w:bookmarkEnd w:id="142"/>
      <w:bookmarkEnd w:id="143"/>
      <w:bookmarkEnd w:id="144"/>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145"/>
      <w:bookmarkEnd w:id="146"/>
      <w:bookmarkEnd w:id="147"/>
      <w:bookmarkEnd w:id="148"/>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149" w:name="_Toc418001213"/>
      <w:bookmarkStart w:id="150" w:name="_Toc418003038"/>
      <w:bookmarkStart w:id="151" w:name="_Toc440354971"/>
      <w:bookmarkStart w:id="152" w:name="_Toc440375302"/>
      <w:bookmarkStart w:id="153" w:name="_Toc458432890"/>
      <w:bookmarkStart w:id="154" w:name="_Toc458515642"/>
      <w:bookmarkEnd w:id="149"/>
      <w:bookmarkEnd w:id="150"/>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151"/>
      <w:bookmarkEnd w:id="152"/>
      <w:bookmarkEnd w:id="153"/>
      <w:bookmarkEnd w:id="154"/>
    </w:p>
    <w:p w14:paraId="431B6A6F" w14:textId="79F8A263"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 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155" w:name="_Toc418001215"/>
      <w:bookmarkStart w:id="156" w:name="_Toc418003040"/>
      <w:bookmarkStart w:id="157" w:name="_Toc410400240"/>
      <w:bookmarkStart w:id="158" w:name="_Toc417132483"/>
      <w:bookmarkStart w:id="159" w:name="_Toc417648880"/>
      <w:bookmarkStart w:id="160" w:name="_Toc440354972"/>
      <w:bookmarkStart w:id="161" w:name="_Toc440375303"/>
      <w:bookmarkStart w:id="162" w:name="_Toc458432891"/>
      <w:bookmarkStart w:id="163" w:name="_Toc458515643"/>
      <w:bookmarkEnd w:id="155"/>
      <w:bookmarkEnd w:id="156"/>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157"/>
      <w:r w:rsidR="002B3DE0" w:rsidRPr="00095609">
        <w:rPr>
          <w:i w:val="0"/>
          <w:lang w:val="sk-SK"/>
        </w:rPr>
        <w:t>príspevku</w:t>
      </w:r>
      <w:bookmarkEnd w:id="158"/>
      <w:bookmarkEnd w:id="159"/>
      <w:bookmarkEnd w:id="160"/>
      <w:bookmarkEnd w:id="161"/>
      <w:bookmarkEnd w:id="162"/>
      <w:bookmarkEnd w:id="163"/>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164" w:name="_Toc417132484"/>
      <w:bookmarkStart w:id="165" w:name="_Toc417648881"/>
      <w:bookmarkStart w:id="166" w:name="_Toc440354973"/>
      <w:bookmarkStart w:id="167" w:name="_Toc440375304"/>
      <w:bookmarkStart w:id="168" w:name="_Toc458432892"/>
      <w:bookmarkStart w:id="169" w:name="_Toc458515644"/>
      <w:bookmarkStart w:id="170" w:name="_Toc413652662"/>
      <w:bookmarkStart w:id="171" w:name="_Toc413680802"/>
      <w:bookmarkStart w:id="172" w:name="_Toc413681974"/>
      <w:bookmarkStart w:id="173" w:name="_Toc413682307"/>
      <w:bookmarkStart w:id="174" w:name="_Toc413832223"/>
      <w:r w:rsidRPr="003E4A99">
        <w:rPr>
          <w:b/>
        </w:rPr>
        <w:lastRenderedPageBreak/>
        <w:t>2.1</w:t>
      </w:r>
      <w:r w:rsidR="007708E2">
        <w:rPr>
          <w:b/>
        </w:rPr>
        <w:tab/>
      </w:r>
      <w:r w:rsidR="00C85E20" w:rsidRPr="00201868">
        <w:rPr>
          <w:b/>
          <w:lang w:val="sk-SK"/>
        </w:rPr>
        <w:t>Oprávnenosť žiadateľa</w:t>
      </w:r>
      <w:bookmarkEnd w:id="164"/>
      <w:bookmarkEnd w:id="165"/>
      <w:bookmarkEnd w:id="166"/>
      <w:bookmarkEnd w:id="167"/>
      <w:bookmarkEnd w:id="168"/>
      <w:bookmarkEnd w:id="169"/>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175" w:name="_Toc458432893"/>
      <w:bookmarkStart w:id="176" w:name="_Toc458515645"/>
      <w:bookmarkEnd w:id="170"/>
      <w:bookmarkEnd w:id="171"/>
      <w:bookmarkEnd w:id="172"/>
      <w:bookmarkEnd w:id="173"/>
      <w:bookmarkEnd w:id="174"/>
      <w:r w:rsidRPr="00095609">
        <w:rPr>
          <w:b/>
          <w:lang w:val="sk-SK"/>
        </w:rPr>
        <w:t>2.2</w:t>
      </w:r>
      <w:r w:rsidR="007708E2" w:rsidRPr="00095609">
        <w:rPr>
          <w:b/>
          <w:lang w:val="sk-SK"/>
        </w:rPr>
        <w:tab/>
      </w:r>
      <w:bookmarkStart w:id="177" w:name="_Toc417132485"/>
      <w:bookmarkStart w:id="178" w:name="_Toc417648882"/>
      <w:bookmarkStart w:id="179" w:name="_Toc440354974"/>
      <w:bookmarkStart w:id="180" w:name="_Toc440375305"/>
      <w:r w:rsidR="002B3DE0" w:rsidRPr="00095609">
        <w:rPr>
          <w:b/>
          <w:lang w:val="sk-SK"/>
        </w:rPr>
        <w:t>Oprávnenosť partnera</w:t>
      </w:r>
      <w:bookmarkEnd w:id="175"/>
      <w:bookmarkEnd w:id="176"/>
      <w:bookmarkEnd w:id="177"/>
      <w:bookmarkEnd w:id="178"/>
      <w:bookmarkEnd w:id="179"/>
      <w:bookmarkEnd w:id="180"/>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181" w:name="_Toc410400241"/>
      <w:bookmarkStart w:id="182" w:name="_Toc417132486"/>
      <w:bookmarkStart w:id="183" w:name="_Toc417648883"/>
      <w:bookmarkStart w:id="184" w:name="_Toc440354975"/>
      <w:bookmarkStart w:id="185" w:name="_Toc440375306"/>
      <w:bookmarkStart w:id="186" w:name="_Toc458432894"/>
      <w:bookmarkStart w:id="187"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181"/>
      <w:bookmarkEnd w:id="182"/>
      <w:r w:rsidR="00402875" w:rsidRPr="00095609">
        <w:rPr>
          <w:b/>
          <w:lang w:val="sk-SK"/>
        </w:rPr>
        <w:t xml:space="preserve"> realizácie projektu</w:t>
      </w:r>
      <w:bookmarkEnd w:id="183"/>
      <w:bookmarkEnd w:id="184"/>
      <w:bookmarkEnd w:id="185"/>
      <w:bookmarkEnd w:id="186"/>
      <w:bookmarkEnd w:id="187"/>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188" w:name="_Toc417132487"/>
      <w:bookmarkStart w:id="189" w:name="_Toc417648884"/>
      <w:bookmarkStart w:id="190" w:name="_Toc440354976"/>
      <w:bookmarkStart w:id="191" w:name="_Toc440375307"/>
      <w:bookmarkStart w:id="192" w:name="_Toc458432895"/>
      <w:bookmarkStart w:id="193" w:name="_Toc458515647"/>
      <w:bookmarkStart w:id="194"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188"/>
      <w:r w:rsidR="00387FBA" w:rsidRPr="00095609">
        <w:rPr>
          <w:b/>
          <w:lang w:val="sk-SK"/>
        </w:rPr>
        <w:t>projektu</w:t>
      </w:r>
      <w:bookmarkEnd w:id="189"/>
      <w:bookmarkEnd w:id="190"/>
      <w:bookmarkEnd w:id="191"/>
      <w:bookmarkEnd w:id="192"/>
      <w:bookmarkEnd w:id="193"/>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9077C37"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3 mesiace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194"/>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predfinancovania)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V prípade schémy de minimis oprávnené, resp. neoprávnené výdavky sú stanovené v príslušnej schéme de minimis.</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195" w:name="_Toc410400243"/>
      <w:bookmarkStart w:id="196" w:name="_Toc417132488"/>
      <w:bookmarkStart w:id="197" w:name="_Toc417648885"/>
      <w:bookmarkStart w:id="198" w:name="_Toc440354977"/>
      <w:bookmarkStart w:id="199" w:name="_Toc440375308"/>
      <w:bookmarkStart w:id="200" w:name="_Toc458432896"/>
      <w:bookmarkStart w:id="201"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195"/>
      <w:bookmarkEnd w:id="196"/>
      <w:bookmarkEnd w:id="197"/>
      <w:bookmarkEnd w:id="198"/>
      <w:bookmarkEnd w:id="199"/>
      <w:bookmarkEnd w:id="200"/>
      <w:bookmarkEnd w:id="201"/>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202" w:name="_Toc413832233"/>
      <w:bookmarkStart w:id="203" w:name="_Toc417132489"/>
      <w:bookmarkStart w:id="204" w:name="_Toc417648886"/>
      <w:bookmarkStart w:id="205" w:name="_Toc440354978"/>
      <w:bookmarkStart w:id="206" w:name="_Toc440375309"/>
      <w:bookmarkStart w:id="207" w:name="_Toc458432897"/>
      <w:bookmarkStart w:id="208"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202"/>
      <w:bookmarkEnd w:id="203"/>
      <w:bookmarkEnd w:id="204"/>
      <w:bookmarkEnd w:id="205"/>
      <w:bookmarkEnd w:id="206"/>
      <w:bookmarkEnd w:id="207"/>
      <w:bookmarkEnd w:id="208"/>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minimis;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209" w:name="_Toc413832234"/>
      <w:bookmarkStart w:id="210" w:name="_Toc417132490"/>
      <w:bookmarkStart w:id="211" w:name="_Toc417648887"/>
      <w:bookmarkStart w:id="212" w:name="_Toc440354979"/>
      <w:bookmarkStart w:id="213" w:name="_Toc440375310"/>
      <w:bookmarkStart w:id="214" w:name="_Toc458432898"/>
      <w:bookmarkStart w:id="215"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209"/>
      <w:bookmarkEnd w:id="210"/>
      <w:bookmarkEnd w:id="211"/>
      <w:bookmarkEnd w:id="212"/>
      <w:bookmarkEnd w:id="213"/>
      <w:bookmarkEnd w:id="214"/>
      <w:bookmarkEnd w:id="215"/>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projekty vykonávané v rámci SAP za predpokladu, že čistý príjem bol zohľadnený ex ante;</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216" w:name="_Toc413832235"/>
      <w:bookmarkStart w:id="217" w:name="_Toc417132491"/>
      <w:bookmarkStart w:id="218" w:name="_Toc417648888"/>
      <w:bookmarkStart w:id="219" w:name="_Toc440354980"/>
      <w:bookmarkStart w:id="220" w:name="_Toc440375311"/>
      <w:bookmarkStart w:id="221" w:name="_Toc458432899"/>
      <w:bookmarkStart w:id="222"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216"/>
      <w:bookmarkEnd w:id="217"/>
      <w:bookmarkEnd w:id="218"/>
      <w:bookmarkEnd w:id="219"/>
      <w:bookmarkEnd w:id="220"/>
      <w:bookmarkEnd w:id="221"/>
      <w:bookmarkEnd w:id="222"/>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223"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224" w:name="_Toc417132492"/>
      <w:bookmarkStart w:id="225" w:name="_Toc417648889"/>
      <w:bookmarkStart w:id="226" w:name="_Toc440354981"/>
      <w:bookmarkStart w:id="227" w:name="_Toc440375312"/>
      <w:bookmarkStart w:id="228" w:name="_Toc458432900"/>
      <w:bookmarkStart w:id="229"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223"/>
      <w:bookmarkEnd w:id="224"/>
      <w:bookmarkEnd w:id="225"/>
      <w:bookmarkEnd w:id="226"/>
      <w:bookmarkEnd w:id="227"/>
      <w:bookmarkEnd w:id="228"/>
      <w:bookmarkEnd w:id="229"/>
      <w:r w:rsidR="002B3DE0" w:rsidRPr="001F1018">
        <w:rPr>
          <w:b/>
          <w:color w:val="3C8A2E" w:themeColor="accent5"/>
          <w:sz w:val="24"/>
          <w:szCs w:val="24"/>
          <w:lang w:val="sk-SK"/>
        </w:rPr>
        <w:t xml:space="preserve"> </w:t>
      </w:r>
    </w:p>
    <w:p w14:paraId="7CA48E40" w14:textId="73DAF074"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 xml:space="preserve">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 : </w:t>
      </w:r>
    </w:p>
    <w:p w14:paraId="4FF2249C" w14:textId="5075BC32"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w:t>
      </w:r>
      <w:ins w:id="230" w:author="Rudolf Hrudkay" w:date="2017-05-11T14:37:00Z">
        <w:r w:rsidR="005B7230" w:rsidRPr="005E404C">
          <w:rPr>
            <w:rFonts w:ascii="Arial" w:hAnsi="Arial" w:cs="Arial"/>
            <w:sz w:val="19"/>
            <w:szCs w:val="19"/>
            <w:vertAlign w:val="superscript"/>
            <w:lang w:val="sk-SK"/>
          </w:rPr>
          <w:footnoteReference w:id="15"/>
        </w:r>
      </w:ins>
      <w:r w:rsidRPr="00322F43">
        <w:rPr>
          <w:rFonts w:ascii="Arial" w:hAnsi="Arial" w:cs="Arial"/>
          <w:sz w:val="19"/>
          <w:szCs w:val="19"/>
          <w:lang w:val="sk-SK"/>
        </w:rPr>
        <w:t xml:space="preserve">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239" w:name="_Toc410400245"/>
      <w:bookmarkStart w:id="240" w:name="_Toc417132493"/>
      <w:bookmarkStart w:id="241" w:name="_Toc417648890"/>
      <w:bookmarkStart w:id="242" w:name="_Toc440354982"/>
      <w:bookmarkStart w:id="243" w:name="_Toc440375313"/>
      <w:bookmarkStart w:id="244" w:name="_Toc458432901"/>
      <w:bookmarkStart w:id="245"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239"/>
      <w:bookmarkEnd w:id="240"/>
      <w:bookmarkEnd w:id="241"/>
      <w:bookmarkEnd w:id="242"/>
      <w:bookmarkEnd w:id="243"/>
      <w:bookmarkEnd w:id="244"/>
      <w:bookmarkEnd w:id="245"/>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6"/>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246" w:name="_Toc410400250"/>
      <w:bookmarkStart w:id="247" w:name="_Toc417132494"/>
      <w:bookmarkStart w:id="248" w:name="_Toc417648891"/>
      <w:bookmarkStart w:id="249" w:name="_Toc440354983"/>
      <w:bookmarkStart w:id="250" w:name="_Toc440375314"/>
      <w:bookmarkStart w:id="251" w:name="_Toc458432902"/>
      <w:bookmarkStart w:id="252"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246"/>
      <w:bookmarkEnd w:id="247"/>
      <w:bookmarkEnd w:id="248"/>
      <w:bookmarkEnd w:id="249"/>
      <w:bookmarkEnd w:id="250"/>
      <w:bookmarkEnd w:id="251"/>
      <w:bookmarkEnd w:id="252"/>
    </w:p>
    <w:p w14:paraId="15B0CC87" w14:textId="1F81F8C5"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 xml:space="preserve">oNFP.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253" w:name="_Toc410400251"/>
      <w:bookmarkStart w:id="254" w:name="_Toc417132495"/>
      <w:bookmarkStart w:id="255" w:name="_Toc417648892"/>
      <w:bookmarkStart w:id="256" w:name="_Toc440354984"/>
      <w:bookmarkStart w:id="257" w:name="_Toc440375315"/>
      <w:bookmarkStart w:id="258" w:name="_Toc458432903"/>
      <w:bookmarkStart w:id="259"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253"/>
      <w:bookmarkEnd w:id="254"/>
      <w:bookmarkEnd w:id="255"/>
      <w:bookmarkEnd w:id="256"/>
      <w:bookmarkEnd w:id="257"/>
      <w:bookmarkEnd w:id="258"/>
      <w:bookmarkEnd w:id="259"/>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095609" w:rsidRDefault="00551D65" w:rsidP="0008366A">
      <w:pPr>
        <w:pStyle w:val="Nadpis2"/>
        <w:spacing w:before="240" w:after="160" w:line="480" w:lineRule="auto"/>
        <w:rPr>
          <w:b/>
          <w:lang w:val="sk-SK"/>
        </w:rPr>
      </w:pPr>
      <w:bookmarkStart w:id="260" w:name="_Toc458515656"/>
      <w:bookmarkStart w:id="261" w:name="_Toc417648893"/>
      <w:bookmarkStart w:id="262" w:name="_Toc440354985"/>
      <w:bookmarkStart w:id="263" w:name="_Toc440375316"/>
      <w:bookmarkStart w:id="264" w:name="_Toc458432904"/>
      <w:bookmarkStart w:id="265" w:name="_Toc410400252"/>
      <w:bookmarkStart w:id="266" w:name="_Toc417132496"/>
      <w:r w:rsidRPr="00095609">
        <w:rPr>
          <w:b/>
          <w:lang w:val="sk-SK"/>
        </w:rPr>
        <w:t>2.7</w:t>
      </w:r>
      <w:r w:rsidRPr="00095609">
        <w:rPr>
          <w:b/>
          <w:lang w:val="sk-SK"/>
        </w:rPr>
        <w:tab/>
        <w:t>Kritériá pre výber projektov</w:t>
      </w:r>
      <w:bookmarkEnd w:id="260"/>
    </w:p>
    <w:p w14:paraId="677D3B54" w14:textId="478C8CAE" w:rsidR="00E40E44" w:rsidRPr="00095609" w:rsidRDefault="00E40E44" w:rsidP="005E404C">
      <w:pPr>
        <w:jc w:val="both"/>
        <w:rPr>
          <w:rFonts w:ascii="Arial" w:hAnsi="Arial" w:cs="Arial"/>
          <w:sz w:val="19"/>
          <w:szCs w:val="19"/>
          <w:lang w:val="sk-SK"/>
        </w:rPr>
      </w:pPr>
      <w:bookmarkStart w:id="267" w:name="_Toc440354986"/>
      <w:bookmarkStart w:id="268" w:name="_Toc440375317"/>
      <w:bookmarkEnd w:id="261"/>
      <w:bookmarkEnd w:id="262"/>
      <w:bookmarkEnd w:id="263"/>
      <w:bookmarkEnd w:id="264"/>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267"/>
      <w:bookmarkEnd w:id="268"/>
    </w:p>
    <w:p w14:paraId="0FFFBA58" w14:textId="0C496DD4" w:rsidR="00AA0C4C" w:rsidRPr="001F1018" w:rsidRDefault="001F1018" w:rsidP="0008366A">
      <w:pPr>
        <w:pStyle w:val="Nadpis2"/>
        <w:spacing w:before="240" w:after="160" w:line="480" w:lineRule="auto"/>
        <w:rPr>
          <w:b/>
          <w:lang w:val="sk-SK"/>
        </w:rPr>
      </w:pPr>
      <w:bookmarkStart w:id="269" w:name="_Toc440354987"/>
      <w:bookmarkStart w:id="270" w:name="_Toc440375318"/>
      <w:bookmarkStart w:id="271" w:name="_Toc458432905"/>
      <w:bookmarkStart w:id="272" w:name="_Toc458515657"/>
      <w:r w:rsidRPr="001F1018">
        <w:rPr>
          <w:b/>
          <w:lang w:val="sk-SK"/>
        </w:rPr>
        <w:t>2.8</w:t>
      </w:r>
      <w:r w:rsidR="007708E2">
        <w:rPr>
          <w:b/>
          <w:lang w:val="sk-SK"/>
        </w:rPr>
        <w:tab/>
      </w:r>
      <w:r w:rsidR="00E40E44" w:rsidRPr="001F1018">
        <w:rPr>
          <w:b/>
          <w:lang w:val="sk-SK"/>
        </w:rPr>
        <w:t>Spôsob financovania projektu</w:t>
      </w:r>
      <w:bookmarkEnd w:id="269"/>
      <w:bookmarkEnd w:id="270"/>
      <w:bookmarkEnd w:id="271"/>
      <w:bookmarkEnd w:id="272"/>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Predfinancovanie</w:t>
      </w:r>
      <w:r w:rsidRPr="005E404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780706EC" w:rsidR="0087029A" w:rsidRPr="001F1018" w:rsidRDefault="0087029A" w:rsidP="00313210">
      <w:pPr>
        <w:pStyle w:val="Nadpis2"/>
        <w:numPr>
          <w:ilvl w:val="1"/>
          <w:numId w:val="43"/>
        </w:numPr>
        <w:spacing w:before="240" w:after="160" w:line="480" w:lineRule="auto"/>
        <w:ind w:left="709" w:hanging="709"/>
        <w:rPr>
          <w:b/>
          <w:lang w:val="sk-SK"/>
        </w:rPr>
      </w:pPr>
      <w:bookmarkStart w:id="273" w:name="_Toc418001232"/>
      <w:bookmarkStart w:id="274" w:name="_Toc418003057"/>
      <w:bookmarkStart w:id="275" w:name="_Toc417648895"/>
      <w:bookmarkStart w:id="276" w:name="_Toc440354988"/>
      <w:bookmarkStart w:id="277" w:name="_Toc440375319"/>
      <w:bookmarkStart w:id="278" w:name="_Toc458432906"/>
      <w:bookmarkStart w:id="279" w:name="_Toc458515658"/>
      <w:bookmarkEnd w:id="273"/>
      <w:bookmarkEnd w:id="274"/>
      <w:r w:rsidRPr="001F1018">
        <w:rPr>
          <w:b/>
          <w:lang w:val="sk-SK"/>
        </w:rPr>
        <w:t>Splnenie podmienok ustanovených v osobitných predpisov</w:t>
      </w:r>
      <w:bookmarkEnd w:id="275"/>
      <w:bookmarkEnd w:id="276"/>
      <w:bookmarkEnd w:id="277"/>
      <w:bookmarkEnd w:id="278"/>
      <w:bookmarkEnd w:id="279"/>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280" w:name="_Toc458515659"/>
      <w:bookmarkStart w:id="281" w:name="_Toc417648896"/>
      <w:bookmarkStart w:id="282" w:name="_Toc440354989"/>
      <w:bookmarkStart w:id="283" w:name="_Toc440375320"/>
      <w:bookmarkStart w:id="284" w:name="_Toc458432907"/>
      <w:r w:rsidRPr="00095609">
        <w:rPr>
          <w:b/>
          <w:color w:val="3C8A2E" w:themeColor="accent5"/>
          <w:sz w:val="24"/>
          <w:szCs w:val="24"/>
          <w:lang w:val="sk-SK"/>
        </w:rPr>
        <w:t>2.9.1 Podmienky týkajúce sa štátnej pomoci a vyplývajúce zo schém štátnej pomoci/pomoc de minimis</w:t>
      </w:r>
      <w:bookmarkEnd w:id="280"/>
    </w:p>
    <w:bookmarkEnd w:id="281"/>
    <w:bookmarkEnd w:id="282"/>
    <w:bookmarkEnd w:id="283"/>
    <w:bookmarkEnd w:id="284"/>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minimis,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285" w:name="_Toc417648897"/>
      <w:bookmarkStart w:id="286" w:name="_Toc440354990"/>
      <w:bookmarkStart w:id="287" w:name="_Toc440375321"/>
      <w:bookmarkStart w:id="288" w:name="_Toc458432908"/>
      <w:bookmarkStart w:id="289" w:name="_Toc458515660"/>
      <w:r w:rsidRPr="001F1018">
        <w:rPr>
          <w:b/>
          <w:color w:val="3C8A2E" w:themeColor="accent5"/>
          <w:sz w:val="24"/>
          <w:szCs w:val="24"/>
          <w:lang w:val="sk-SK"/>
        </w:rPr>
        <w:lastRenderedPageBreak/>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285"/>
      <w:bookmarkEnd w:id="286"/>
      <w:bookmarkEnd w:id="287"/>
      <w:bookmarkEnd w:id="288"/>
      <w:bookmarkEnd w:id="289"/>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290"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290"/>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291" w:name="_Toc418001237"/>
      <w:bookmarkStart w:id="292" w:name="_Toc418003062"/>
      <w:bookmarkStart w:id="293" w:name="_Toc417648901"/>
      <w:bookmarkStart w:id="294" w:name="_Toc440354992"/>
      <w:bookmarkStart w:id="295" w:name="_Toc440375323"/>
      <w:bookmarkStart w:id="296" w:name="_Toc458432910"/>
      <w:bookmarkStart w:id="297" w:name="_Toc458515662"/>
      <w:bookmarkEnd w:id="291"/>
      <w:bookmarkEnd w:id="292"/>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298" w:name="_Toc417645451"/>
      <w:bookmarkStart w:id="299" w:name="_Toc417648902"/>
      <w:bookmarkStart w:id="300" w:name="_Toc417649174"/>
      <w:bookmarkStart w:id="301" w:name="_Toc417649565"/>
      <w:bookmarkStart w:id="302" w:name="_Toc417650272"/>
      <w:bookmarkStart w:id="303" w:name="_Toc418001239"/>
      <w:bookmarkStart w:id="304" w:name="_Toc418003064"/>
      <w:bookmarkStart w:id="305" w:name="_Toc440354993"/>
      <w:bookmarkStart w:id="306" w:name="_Toc440355289"/>
      <w:bookmarkStart w:id="307" w:name="_Toc440374932"/>
      <w:bookmarkStart w:id="308" w:name="_Toc440375324"/>
      <w:bookmarkStart w:id="309" w:name="_Toc440375744"/>
      <w:bookmarkStart w:id="310" w:name="_Toc440634416"/>
      <w:bookmarkStart w:id="311" w:name="_Toc458428905"/>
      <w:bookmarkStart w:id="312" w:name="_Toc458432268"/>
      <w:bookmarkStart w:id="313" w:name="_Toc458432815"/>
      <w:bookmarkStart w:id="314" w:name="_Toc458432911"/>
      <w:bookmarkStart w:id="315" w:name="_Toc458514599"/>
      <w:bookmarkStart w:id="316" w:name="_Toc458515663"/>
      <w:bookmarkStart w:id="317" w:name="_Toc417645452"/>
      <w:bookmarkStart w:id="318" w:name="_Toc417648903"/>
      <w:bookmarkStart w:id="319" w:name="_Toc417649175"/>
      <w:bookmarkStart w:id="320" w:name="_Toc417649566"/>
      <w:bookmarkStart w:id="321" w:name="_Toc417650273"/>
      <w:bookmarkStart w:id="322" w:name="_Toc418001240"/>
      <w:bookmarkStart w:id="323" w:name="_Toc418003065"/>
      <w:bookmarkStart w:id="324" w:name="_Toc440354994"/>
      <w:bookmarkStart w:id="325" w:name="_Toc440355290"/>
      <w:bookmarkStart w:id="326" w:name="_Toc440374933"/>
      <w:bookmarkStart w:id="327" w:name="_Toc440375325"/>
      <w:bookmarkStart w:id="328" w:name="_Toc440375745"/>
      <w:bookmarkStart w:id="329" w:name="_Toc440634417"/>
      <w:bookmarkStart w:id="330" w:name="_Toc458428906"/>
      <w:bookmarkStart w:id="331" w:name="_Toc458432269"/>
      <w:bookmarkStart w:id="332" w:name="_Toc458432816"/>
      <w:bookmarkStart w:id="333" w:name="_Toc458432912"/>
      <w:bookmarkStart w:id="334" w:name="_Toc458514600"/>
      <w:bookmarkStart w:id="335" w:name="_Toc458515664"/>
      <w:bookmarkStart w:id="336" w:name="_Toc417645453"/>
      <w:bookmarkStart w:id="337" w:name="_Toc417648904"/>
      <w:bookmarkStart w:id="338" w:name="_Toc417649176"/>
      <w:bookmarkStart w:id="339" w:name="_Toc417649567"/>
      <w:bookmarkStart w:id="340" w:name="_Toc417650274"/>
      <w:bookmarkStart w:id="341" w:name="_Toc418001241"/>
      <w:bookmarkStart w:id="342" w:name="_Toc418003066"/>
      <w:bookmarkStart w:id="343" w:name="_Toc440354995"/>
      <w:bookmarkStart w:id="344" w:name="_Toc440355291"/>
      <w:bookmarkStart w:id="345" w:name="_Toc440374934"/>
      <w:bookmarkStart w:id="346" w:name="_Toc440375326"/>
      <w:bookmarkStart w:id="347" w:name="_Toc440375746"/>
      <w:bookmarkStart w:id="348" w:name="_Toc440634418"/>
      <w:bookmarkStart w:id="349" w:name="_Toc458428907"/>
      <w:bookmarkStart w:id="350" w:name="_Toc458432270"/>
      <w:bookmarkStart w:id="351" w:name="_Toc458432817"/>
      <w:bookmarkStart w:id="352" w:name="_Toc458432913"/>
      <w:bookmarkStart w:id="353" w:name="_Toc458514601"/>
      <w:bookmarkStart w:id="354" w:name="_Toc458515665"/>
      <w:bookmarkStart w:id="355" w:name="_Toc417645454"/>
      <w:bookmarkStart w:id="356" w:name="_Toc417648905"/>
      <w:bookmarkStart w:id="357" w:name="_Toc417649177"/>
      <w:bookmarkStart w:id="358" w:name="_Toc417649568"/>
      <w:bookmarkStart w:id="359" w:name="_Toc417650275"/>
      <w:bookmarkStart w:id="360" w:name="_Toc418001242"/>
      <w:bookmarkStart w:id="361" w:name="_Toc418003067"/>
      <w:bookmarkStart w:id="362" w:name="_Toc440354996"/>
      <w:bookmarkStart w:id="363" w:name="_Toc440355292"/>
      <w:bookmarkStart w:id="364" w:name="_Toc440374935"/>
      <w:bookmarkStart w:id="365" w:name="_Toc440375327"/>
      <w:bookmarkStart w:id="366" w:name="_Toc440375747"/>
      <w:bookmarkStart w:id="367" w:name="_Toc440634419"/>
      <w:bookmarkStart w:id="368" w:name="_Toc458428908"/>
      <w:bookmarkStart w:id="369" w:name="_Toc458432271"/>
      <w:bookmarkStart w:id="370" w:name="_Toc458432818"/>
      <w:bookmarkStart w:id="371" w:name="_Toc458432914"/>
      <w:bookmarkStart w:id="372" w:name="_Toc458514602"/>
      <w:bookmarkStart w:id="373" w:name="_Toc458515666"/>
      <w:bookmarkStart w:id="374" w:name="_Toc417645455"/>
      <w:bookmarkStart w:id="375" w:name="_Toc417648906"/>
      <w:bookmarkStart w:id="376" w:name="_Toc417649178"/>
      <w:bookmarkStart w:id="377" w:name="_Toc417649569"/>
      <w:bookmarkStart w:id="378" w:name="_Toc417650276"/>
      <w:bookmarkStart w:id="379" w:name="_Toc418001243"/>
      <w:bookmarkStart w:id="380" w:name="_Toc418003068"/>
      <w:bookmarkStart w:id="381" w:name="_Toc440354997"/>
      <w:bookmarkStart w:id="382" w:name="_Toc440355293"/>
      <w:bookmarkStart w:id="383" w:name="_Toc440374936"/>
      <w:bookmarkStart w:id="384" w:name="_Toc440375328"/>
      <w:bookmarkStart w:id="385" w:name="_Toc440375748"/>
      <w:bookmarkStart w:id="386" w:name="_Toc440634420"/>
      <w:bookmarkStart w:id="387" w:name="_Toc458428909"/>
      <w:bookmarkStart w:id="388" w:name="_Toc458432272"/>
      <w:bookmarkStart w:id="389" w:name="_Toc458432819"/>
      <w:bookmarkStart w:id="390" w:name="_Toc458432915"/>
      <w:bookmarkStart w:id="391" w:name="_Toc458514603"/>
      <w:bookmarkStart w:id="392" w:name="_Toc458515667"/>
      <w:bookmarkStart w:id="393" w:name="_Toc417645456"/>
      <w:bookmarkStart w:id="394" w:name="_Toc417648907"/>
      <w:bookmarkStart w:id="395" w:name="_Toc417649179"/>
      <w:bookmarkStart w:id="396" w:name="_Toc417649570"/>
      <w:bookmarkStart w:id="397" w:name="_Toc417650277"/>
      <w:bookmarkStart w:id="398" w:name="_Toc418001244"/>
      <w:bookmarkStart w:id="399" w:name="_Toc418003069"/>
      <w:bookmarkStart w:id="400" w:name="_Toc440354998"/>
      <w:bookmarkStart w:id="401" w:name="_Toc440355294"/>
      <w:bookmarkStart w:id="402" w:name="_Toc440374937"/>
      <w:bookmarkStart w:id="403" w:name="_Toc440375329"/>
      <w:bookmarkStart w:id="404" w:name="_Toc440375749"/>
      <w:bookmarkStart w:id="405" w:name="_Toc440634421"/>
      <w:bookmarkStart w:id="406" w:name="_Toc458428910"/>
      <w:bookmarkStart w:id="407" w:name="_Toc458432273"/>
      <w:bookmarkStart w:id="408" w:name="_Toc458432820"/>
      <w:bookmarkStart w:id="409" w:name="_Toc458432916"/>
      <w:bookmarkStart w:id="410" w:name="_Toc458514604"/>
      <w:bookmarkStart w:id="411" w:name="_Toc458515668"/>
      <w:bookmarkStart w:id="412" w:name="_Toc417645457"/>
      <w:bookmarkStart w:id="413" w:name="_Toc417648908"/>
      <w:bookmarkStart w:id="414" w:name="_Toc417649180"/>
      <w:bookmarkStart w:id="415" w:name="_Toc417649571"/>
      <w:bookmarkStart w:id="416" w:name="_Toc417650278"/>
      <w:bookmarkStart w:id="417" w:name="_Toc418001245"/>
      <w:bookmarkStart w:id="418" w:name="_Toc418003070"/>
      <w:bookmarkStart w:id="419" w:name="_Toc440354999"/>
      <w:bookmarkStart w:id="420" w:name="_Toc440355295"/>
      <w:bookmarkStart w:id="421" w:name="_Toc440374938"/>
      <w:bookmarkStart w:id="422" w:name="_Toc440375330"/>
      <w:bookmarkStart w:id="423" w:name="_Toc440375750"/>
      <w:bookmarkStart w:id="424" w:name="_Toc440634422"/>
      <w:bookmarkStart w:id="425" w:name="_Toc458428911"/>
      <w:bookmarkStart w:id="426" w:name="_Toc458432274"/>
      <w:bookmarkStart w:id="427" w:name="_Toc458432821"/>
      <w:bookmarkStart w:id="428" w:name="_Toc458432917"/>
      <w:bookmarkStart w:id="429" w:name="_Toc458514605"/>
      <w:bookmarkStart w:id="430" w:name="_Toc458515669"/>
      <w:bookmarkStart w:id="431" w:name="_Toc417645458"/>
      <w:bookmarkStart w:id="432" w:name="_Toc417648909"/>
      <w:bookmarkStart w:id="433" w:name="_Toc417649181"/>
      <w:bookmarkStart w:id="434" w:name="_Toc417649572"/>
      <w:bookmarkStart w:id="435" w:name="_Toc417650279"/>
      <w:bookmarkStart w:id="436" w:name="_Toc418001246"/>
      <w:bookmarkStart w:id="437" w:name="_Toc418003071"/>
      <w:bookmarkStart w:id="438" w:name="_Toc440355000"/>
      <w:bookmarkStart w:id="439" w:name="_Toc440355296"/>
      <w:bookmarkStart w:id="440" w:name="_Toc440374939"/>
      <w:bookmarkStart w:id="441" w:name="_Toc440375331"/>
      <w:bookmarkStart w:id="442" w:name="_Toc440375751"/>
      <w:bookmarkStart w:id="443" w:name="_Toc440634423"/>
      <w:bookmarkStart w:id="444" w:name="_Toc458428912"/>
      <w:bookmarkStart w:id="445" w:name="_Toc458432275"/>
      <w:bookmarkStart w:id="446" w:name="_Toc458432822"/>
      <w:bookmarkStart w:id="447" w:name="_Toc458432918"/>
      <w:bookmarkStart w:id="448" w:name="_Toc458514606"/>
      <w:bookmarkStart w:id="449" w:name="_Toc458515670"/>
      <w:bookmarkStart w:id="450" w:name="_Toc417645459"/>
      <w:bookmarkStart w:id="451" w:name="_Toc417648910"/>
      <w:bookmarkStart w:id="452" w:name="_Toc417649182"/>
      <w:bookmarkStart w:id="453" w:name="_Toc417649573"/>
      <w:bookmarkStart w:id="454" w:name="_Toc417650280"/>
      <w:bookmarkStart w:id="455" w:name="_Toc418001247"/>
      <w:bookmarkStart w:id="456" w:name="_Toc418003072"/>
      <w:bookmarkStart w:id="457" w:name="_Toc440355001"/>
      <w:bookmarkStart w:id="458" w:name="_Toc440355297"/>
      <w:bookmarkStart w:id="459" w:name="_Toc440374940"/>
      <w:bookmarkStart w:id="460" w:name="_Toc440375332"/>
      <w:bookmarkStart w:id="461" w:name="_Toc440375752"/>
      <w:bookmarkStart w:id="462" w:name="_Toc440634424"/>
      <w:bookmarkStart w:id="463" w:name="_Toc458428913"/>
      <w:bookmarkStart w:id="464" w:name="_Toc458432276"/>
      <w:bookmarkStart w:id="465" w:name="_Toc458432823"/>
      <w:bookmarkStart w:id="466" w:name="_Toc458432919"/>
      <w:bookmarkStart w:id="467" w:name="_Toc458514607"/>
      <w:bookmarkStart w:id="468" w:name="_Toc458515671"/>
      <w:bookmarkStart w:id="469" w:name="_Toc417645460"/>
      <w:bookmarkStart w:id="470" w:name="_Toc417648911"/>
      <w:bookmarkStart w:id="471" w:name="_Toc417649183"/>
      <w:bookmarkStart w:id="472" w:name="_Toc417649574"/>
      <w:bookmarkStart w:id="473" w:name="_Toc417650281"/>
      <w:bookmarkStart w:id="474" w:name="_Toc418001248"/>
      <w:bookmarkStart w:id="475" w:name="_Toc418003073"/>
      <w:bookmarkStart w:id="476" w:name="_Toc440355002"/>
      <w:bookmarkStart w:id="477" w:name="_Toc440355298"/>
      <w:bookmarkStart w:id="478" w:name="_Toc440374941"/>
      <w:bookmarkStart w:id="479" w:name="_Toc440375333"/>
      <w:bookmarkStart w:id="480" w:name="_Toc440375753"/>
      <w:bookmarkStart w:id="481" w:name="_Toc440634425"/>
      <w:bookmarkStart w:id="482" w:name="_Toc458428914"/>
      <w:bookmarkStart w:id="483" w:name="_Toc458432277"/>
      <w:bookmarkStart w:id="484" w:name="_Toc458432824"/>
      <w:bookmarkStart w:id="485" w:name="_Toc458432920"/>
      <w:bookmarkStart w:id="486" w:name="_Toc458514608"/>
      <w:bookmarkStart w:id="487" w:name="_Toc45851567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488" w:name="_Toc458515673"/>
      <w:bookmarkEnd w:id="265"/>
      <w:bookmarkEnd w:id="266"/>
      <w:r w:rsidRPr="00FA7A4F">
        <w:rPr>
          <w:b/>
          <w:color w:val="3C8A2E" w:themeColor="accent5"/>
          <w:sz w:val="24"/>
          <w:szCs w:val="24"/>
          <w:lang w:val="sk-SK"/>
        </w:rPr>
        <w:t>2.10.1 Časová oprávnenosť realizácie projektu</w:t>
      </w:r>
      <w:bookmarkEnd w:id="488"/>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489" w:name="_Toc418001250"/>
      <w:bookmarkStart w:id="490" w:name="_Toc418003075"/>
      <w:bookmarkStart w:id="491" w:name="_Toc458515674"/>
      <w:bookmarkEnd w:id="489"/>
      <w:bookmarkEnd w:id="490"/>
      <w:r w:rsidRPr="00FA7A4F">
        <w:rPr>
          <w:b/>
          <w:color w:val="3C8A2E" w:themeColor="accent5"/>
          <w:sz w:val="24"/>
          <w:szCs w:val="24"/>
          <w:lang w:val="sk-SK"/>
        </w:rPr>
        <w:t>2.10.2 Oprávnenosť z hľadiska súladu s HP</w:t>
      </w:r>
      <w:bookmarkEnd w:id="491"/>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492" w:name="_Toc418001252"/>
      <w:bookmarkStart w:id="493" w:name="_Toc418003077"/>
      <w:bookmarkStart w:id="494" w:name="_Toc458515675"/>
      <w:bookmarkEnd w:id="492"/>
      <w:bookmarkEnd w:id="493"/>
      <w:r w:rsidRPr="00FA7A4F">
        <w:rPr>
          <w:b/>
          <w:color w:val="3C8A2E" w:themeColor="accent5"/>
          <w:sz w:val="24"/>
          <w:szCs w:val="24"/>
          <w:lang w:val="sk-SK"/>
        </w:rPr>
        <w:t>2.10.3 Maximálna a minimálna výška pomoci</w:t>
      </w:r>
      <w:bookmarkEnd w:id="494"/>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pomoci de minimis</w:t>
      </w:r>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495" w:name="_Toc458515676"/>
      <w:r w:rsidRPr="00FA7A4F">
        <w:rPr>
          <w:rFonts w:ascii="Arial" w:hAnsi="Arial" w:cs="Arial"/>
          <w:b/>
          <w:color w:val="3C8A2E" w:themeColor="accent5"/>
          <w:sz w:val="24"/>
          <w:szCs w:val="24"/>
          <w:lang w:val="sk-SK"/>
        </w:rPr>
        <w:lastRenderedPageBreak/>
        <w:t>2.10.4 Podmienky poskytnutia príspevku z hľadiska definovania merateľných ukazovateľov projektu</w:t>
      </w:r>
      <w:bookmarkEnd w:id="495"/>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496" w:name="_Toc418001255"/>
      <w:bookmarkStart w:id="497" w:name="_Toc418003080"/>
      <w:bookmarkStart w:id="498" w:name="_Toc440355007"/>
      <w:bookmarkStart w:id="499" w:name="_Toc440375338"/>
      <w:bookmarkStart w:id="500" w:name="_Toc458432925"/>
      <w:bookmarkStart w:id="501" w:name="_Toc458515677"/>
      <w:bookmarkEnd w:id="496"/>
      <w:bookmarkEnd w:id="497"/>
      <w:r w:rsidRPr="001F1018">
        <w:rPr>
          <w:b/>
          <w:color w:val="3C8A2E" w:themeColor="accent5"/>
          <w:sz w:val="24"/>
          <w:szCs w:val="24"/>
          <w:lang w:val="sk-SK"/>
        </w:rPr>
        <w:lastRenderedPageBreak/>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498"/>
      <w:bookmarkEnd w:id="499"/>
      <w:bookmarkEnd w:id="500"/>
      <w:bookmarkEnd w:id="501"/>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110,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5E404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p>
    <w:p w14:paraId="3D0F909C" w14:textId="77777777" w:rsidR="00D07A70" w:rsidRPr="005E404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lastRenderedPageBreak/>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rámci schém pomoci de minimis</w:t>
      </w:r>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502"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5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lastRenderedPageBreak/>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8"/>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minimis </w:t>
      </w:r>
      <w:r w:rsidRPr="005E404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503" w:name="_Toc417648916"/>
      <w:bookmarkStart w:id="504" w:name="_Toc410400263"/>
      <w:bookmarkStart w:id="505" w:name="_Toc417132503"/>
      <w:bookmarkStart w:id="506" w:name="_Toc417648917"/>
      <w:bookmarkStart w:id="507" w:name="_Toc440355008"/>
      <w:bookmarkStart w:id="508" w:name="_Toc440375339"/>
      <w:bookmarkStart w:id="509" w:name="_Toc458432926"/>
      <w:bookmarkStart w:id="510" w:name="_Toc458515678"/>
      <w:bookmarkEnd w:id="503"/>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504"/>
      <w:bookmarkEnd w:id="505"/>
      <w:bookmarkEnd w:id="506"/>
      <w:bookmarkEnd w:id="507"/>
      <w:bookmarkEnd w:id="508"/>
      <w:bookmarkEnd w:id="509"/>
      <w:bookmarkEnd w:id="510"/>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5AC546E4"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t</w:t>
      </w:r>
      <w:r w:rsidR="002F3355" w:rsidRPr="00941FF6">
        <w:rPr>
          <w:rFonts w:ascii="Arial" w:hAnsi="Arial" w:cs="Arial"/>
          <w:color w:val="000000"/>
          <w:sz w:val="19"/>
          <w:szCs w:val="19"/>
          <w:lang w:val="sk-SK"/>
        </w:rPr>
        <w:t xml:space="preserve">vorí </w:t>
      </w:r>
      <w:r w:rsidRPr="00941FF6">
        <w:rPr>
          <w:rFonts w:ascii="Arial" w:hAnsi="Arial" w:cs="Arial"/>
          <w:b/>
          <w:color w:val="000000"/>
          <w:sz w:val="19"/>
          <w:szCs w:val="19"/>
          <w:lang w:val="sk-SK"/>
        </w:rPr>
        <w:t>formulár</w:t>
      </w:r>
      <w:r w:rsidR="002F3355" w:rsidRPr="00941FF6">
        <w:rPr>
          <w:rFonts w:ascii="Arial" w:hAnsi="Arial" w:cs="Arial"/>
          <w:b/>
          <w:color w:val="000000"/>
          <w:sz w:val="19"/>
          <w:szCs w:val="19"/>
          <w:lang w:val="sk-SK"/>
        </w:rPr>
        <w:t xml:space="preserve"> </w:t>
      </w:r>
      <w:r w:rsidRPr="00941FF6">
        <w:rPr>
          <w:rFonts w:ascii="Arial" w:hAnsi="Arial" w:cs="Arial"/>
          <w:b/>
          <w:color w:val="000000"/>
          <w:sz w:val="19"/>
          <w:szCs w:val="19"/>
          <w:lang w:val="sk-SK"/>
        </w:rPr>
        <w:t>Žo</w:t>
      </w:r>
      <w:r w:rsidR="009E6CFD" w:rsidRPr="00941FF6">
        <w:rPr>
          <w:rFonts w:ascii="Arial" w:hAnsi="Arial" w:cs="Arial"/>
          <w:b/>
          <w:color w:val="000000"/>
          <w:sz w:val="19"/>
          <w:szCs w:val="19"/>
          <w:lang w:val="sk-SK"/>
        </w:rPr>
        <w:t>NFP</w:t>
      </w:r>
      <w:r w:rsidRPr="00941FF6">
        <w:rPr>
          <w:rFonts w:ascii="Arial" w:hAnsi="Arial" w:cs="Arial"/>
          <w:color w:val="000000"/>
          <w:sz w:val="19"/>
          <w:szCs w:val="19"/>
          <w:lang w:val="sk-SK"/>
        </w:rPr>
        <w:t xml:space="preserve"> (</w:t>
      </w:r>
      <w:r w:rsidR="00A3187C" w:rsidRPr="00941FF6">
        <w:rPr>
          <w:rFonts w:ascii="Arial" w:hAnsi="Arial" w:cs="Arial"/>
          <w:color w:val="000000"/>
          <w:sz w:val="19"/>
          <w:szCs w:val="19"/>
          <w:lang w:val="sk-SK"/>
        </w:rPr>
        <w:t>príloha č. 1</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k ŽoNFP</w:t>
      </w:r>
      <w:r w:rsidR="002F3355" w:rsidRPr="00941FF6">
        <w:rPr>
          <w:rFonts w:ascii="Arial" w:hAnsi="Arial" w:cs="Arial"/>
          <w:color w:val="000000"/>
          <w:sz w:val="19"/>
          <w:szCs w:val="19"/>
          <w:lang w:val="sk-SK"/>
        </w:rPr>
        <w:t xml:space="preserve">. </w:t>
      </w:r>
      <w:r w:rsidR="004F51E6" w:rsidRPr="00941FF6">
        <w:rPr>
          <w:rFonts w:ascii="Arial" w:hAnsi="Arial" w:cs="Arial"/>
          <w:color w:val="000000"/>
          <w:sz w:val="19"/>
          <w:szCs w:val="19"/>
          <w:lang w:val="sk-SK"/>
        </w:rPr>
        <w:t>Všetky p</w:t>
      </w:r>
      <w:r w:rsidR="002F3355" w:rsidRPr="00941FF6">
        <w:rPr>
          <w:rFonts w:ascii="Arial" w:hAnsi="Arial" w:cs="Arial"/>
          <w:color w:val="000000"/>
          <w:sz w:val="19"/>
          <w:szCs w:val="19"/>
          <w:lang w:val="sk-SK"/>
        </w:rPr>
        <w:t xml:space="preserve">rílohy k </w:t>
      </w: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 xml:space="preserve">NFP 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511" w:name="_Toc417132504"/>
      <w:bookmarkStart w:id="512" w:name="_Toc417648918"/>
      <w:bookmarkStart w:id="513" w:name="_Toc440355009"/>
      <w:bookmarkStart w:id="514" w:name="_Toc440375340"/>
      <w:bookmarkStart w:id="515" w:name="_Toc458432927"/>
      <w:bookmarkStart w:id="516"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19"/>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DataCentrum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Žiadateľ zašle ŽoNFP v písomnej podobe</w:t>
      </w:r>
      <w:r w:rsidRPr="00E02E72">
        <w:rPr>
          <w:rFonts w:eastAsia="Times New Roman" w:cstheme="minorHAnsi"/>
          <w:sz w:val="19"/>
          <w:szCs w:val="19"/>
          <w:lang w:val="sk-SK" w:eastAsia="sk-SK"/>
        </w:rPr>
        <w:t xml:space="preserve">, t.z., že žiadateľ vytlačí a zašle verziu ŽoNFP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517" w:name="_Toc417132505"/>
      <w:bookmarkStart w:id="518" w:name="_Toc417648919"/>
      <w:bookmarkStart w:id="519" w:name="_Toc440355010"/>
      <w:bookmarkStart w:id="520" w:name="_Toc440375341"/>
      <w:bookmarkStart w:id="521" w:name="_Toc458432928"/>
      <w:bookmarkStart w:id="522" w:name="_Toc458515680"/>
      <w:bookmarkEnd w:id="511"/>
      <w:bookmarkEnd w:id="512"/>
      <w:bookmarkEnd w:id="513"/>
      <w:bookmarkEnd w:id="514"/>
      <w:bookmarkEnd w:id="515"/>
      <w:bookmarkEnd w:id="516"/>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517"/>
      <w:bookmarkEnd w:id="518"/>
      <w:bookmarkEnd w:id="519"/>
      <w:bookmarkEnd w:id="520"/>
      <w:bookmarkEnd w:id="521"/>
      <w:bookmarkEnd w:id="522"/>
    </w:p>
    <w:p w14:paraId="09714EBB" w14:textId="77777777"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je </w:t>
      </w:r>
      <w:r w:rsidR="00FF5CA0" w:rsidRPr="00984047">
        <w:rPr>
          <w:rFonts w:ascii="Arial" w:hAnsi="Arial" w:cs="Arial"/>
          <w:color w:val="000000"/>
          <w:sz w:val="19"/>
          <w:szCs w:val="19"/>
          <w:lang w:val="sk-SK"/>
        </w:rPr>
        <w:t xml:space="preserve">žiadateľ o NFP </w:t>
      </w:r>
      <w:r w:rsidRPr="00984047">
        <w:rPr>
          <w:rFonts w:ascii="Arial" w:hAnsi="Arial" w:cs="Arial"/>
          <w:color w:val="000000"/>
          <w:sz w:val="19"/>
          <w:szCs w:val="19"/>
          <w:lang w:val="sk-SK"/>
        </w:rPr>
        <w:t xml:space="preserve">povinný kompletne predložiť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20"/>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07DBFAB5"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1.</w:t>
            </w:r>
            <w:r w:rsidR="002D4BAB" w:rsidRPr="00984047">
              <w:rPr>
                <w:rFonts w:cs="Arial"/>
                <w:color w:val="000000"/>
                <w:szCs w:val="19"/>
                <w:lang w:val="sk-SK"/>
              </w:rPr>
              <w:t xml:space="preserve"> </w:t>
            </w:r>
            <w:r w:rsidRPr="00984047">
              <w:rPr>
                <w:b/>
                <w:bCs/>
                <w:szCs w:val="19"/>
                <w:lang w:val="sk-SK"/>
              </w:rPr>
              <w:t>Výpis z obchodného registra alebo iného relevantného registra, zakladacia listina</w:t>
            </w:r>
            <w:r w:rsidRPr="00984047">
              <w:rPr>
                <w:bCs/>
                <w:szCs w:val="19"/>
                <w:lang w:val="sk-SK"/>
              </w:rPr>
              <w:t>V prípade subjektov územnej samosprávy a orgánov VS je postačujúca identifikácia žiadateľa vo formulári ŽoNFP</w:t>
            </w:r>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bCs/>
                <w:sz w:val="19"/>
                <w:szCs w:val="19"/>
                <w:lang w:val="sk-SK"/>
              </w:rPr>
              <w:t xml:space="preserve">2. </w:t>
            </w:r>
            <w:r w:rsidRPr="00984047">
              <w:rPr>
                <w:b/>
                <w:bCs/>
                <w:sz w:val="19"/>
                <w:szCs w:val="19"/>
                <w:lang w:val="sk-SK"/>
              </w:rPr>
              <w:t>Potvrdenie miestne príslušného správcu</w:t>
            </w:r>
            <w:r w:rsidRPr="00984047">
              <w:rPr>
                <w:sz w:val="19"/>
                <w:szCs w:val="19"/>
                <w:lang w:val="sk-SK"/>
              </w:rPr>
              <w:t xml:space="preserve">, že žiadateľ nie je dlžníkom na daniach, nie staršie ako 3 mesiace ku dňu predloženia ŽoNFP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3. </w:t>
            </w:r>
            <w:r w:rsidRPr="00984047">
              <w:rPr>
                <w:b/>
                <w:sz w:val="19"/>
                <w:szCs w:val="19"/>
                <w:lang w:val="sk-SK"/>
              </w:rPr>
              <w:t>Potvrdenie každej zdravotnej poisťovne</w:t>
            </w:r>
            <w:r w:rsidR="002D2994" w:rsidRPr="00984047">
              <w:rPr>
                <w:b/>
                <w:sz w:val="19"/>
                <w:szCs w:val="19"/>
                <w:lang w:val="sk-SK"/>
              </w:rPr>
              <w:t>,</w:t>
            </w:r>
            <w:r w:rsidRPr="00984047">
              <w:rPr>
                <w:sz w:val="19"/>
                <w:szCs w:val="19"/>
                <w:lang w:val="sk-SK"/>
              </w:rPr>
              <w:t xml:space="preserve"> že žiadateľ nie je dlžníkom na zdravotnom poistení nie staršie ako 3 mesiace ku dňu predloženia ŽoNFP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4. </w:t>
            </w:r>
            <w:r w:rsidRPr="00984047">
              <w:rPr>
                <w:b/>
                <w:sz w:val="19"/>
                <w:szCs w:val="19"/>
                <w:lang w:val="sk-SK"/>
              </w:rPr>
              <w:t>Potvrdenie Sociálnej poisťovne</w:t>
            </w:r>
            <w:r w:rsidRPr="00984047">
              <w:rPr>
                <w:sz w:val="19"/>
                <w:szCs w:val="19"/>
                <w:lang w:val="sk-SK"/>
              </w:rPr>
              <w:t xml:space="preserve">, že žiadateľ nie je dlžníkom na sociálnom poistení nie staršie ako 3 mesiace ku dňu predloženia ŽoNFP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5. </w:t>
            </w:r>
            <w:r w:rsidRPr="00984047">
              <w:rPr>
                <w:b/>
                <w:sz w:val="19"/>
                <w:szCs w:val="19"/>
                <w:lang w:val="sk-SK"/>
              </w:rPr>
              <w:t>Účtovná závierka</w:t>
            </w:r>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984047">
              <w:rPr>
                <w:sz w:val="19"/>
                <w:szCs w:val="19"/>
                <w:lang w:val="sk-SK"/>
              </w:rPr>
              <w:t xml:space="preserve">6. </w:t>
            </w:r>
            <w:r w:rsidRPr="00984047">
              <w:rPr>
                <w:b/>
                <w:sz w:val="19"/>
                <w:szCs w:val="19"/>
                <w:lang w:val="sk-SK"/>
              </w:rPr>
              <w:t xml:space="preserve">Doklad preukazujúci zabezpečenie spolufinancovania projektu </w:t>
            </w:r>
          </w:p>
          <w:p w14:paraId="15B0CDFC" w14:textId="1F90AD97"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výpis z bankového účtu, potvrdenie banky, vyhlásenie štatutárneho orgánu žiadateľa</w:t>
            </w:r>
            <w:r w:rsidR="005C2646" w:rsidRPr="00984047">
              <w:rPr>
                <w:sz w:val="19"/>
                <w:szCs w:val="19"/>
                <w:lang w:val="sk-SK"/>
              </w:rPr>
              <w:t>, resp. ním poverenej osoby</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7. </w:t>
            </w:r>
            <w:r w:rsidRPr="00984047">
              <w:rPr>
                <w:b/>
                <w:sz w:val="19"/>
                <w:szCs w:val="19"/>
                <w:lang w:val="sk-SK"/>
              </w:rPr>
              <w:t>Výpis z registra trestov</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nie starší ako 3 mesiace ku dňu predloženia ŽoNFP</w:t>
            </w:r>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14:paraId="15B0CE04" w14:textId="62A41C5E" w:rsidR="00FF5CA0" w:rsidRPr="00984047" w:rsidRDefault="00FF5CA0"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8.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9.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 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288448C4" w:rsidR="00FF5CA0" w:rsidRPr="00984047" w:rsidRDefault="00CD234F"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10. </w:t>
            </w:r>
            <w:r w:rsidR="00FF5CA0" w:rsidRPr="00984047">
              <w:rPr>
                <w:b/>
                <w:sz w:val="19"/>
                <w:szCs w:val="19"/>
                <w:lang w:val="sk-SK"/>
              </w:rPr>
              <w:t>Potvrdenie miestne príslušného inšpektorátu práce</w:t>
            </w:r>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74C49604"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11. </w:t>
            </w:r>
            <w:r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12. </w:t>
            </w:r>
            <w:r w:rsidRPr="00984047">
              <w:rPr>
                <w:b/>
                <w:sz w:val="19"/>
                <w:szCs w:val="19"/>
                <w:lang w:val="sk-SK"/>
              </w:rPr>
              <w:t>Iné prílohy</w:t>
            </w:r>
            <w:r w:rsidRPr="00984047">
              <w:rPr>
                <w:sz w:val="19"/>
                <w:szCs w:val="19"/>
                <w:lang w:val="sk-SK"/>
              </w:rPr>
              <w:t>, zadefinované vo výzve/vyzvaní</w:t>
            </w:r>
          </w:p>
          <w:p w14:paraId="15B0CE12" w14:textId="41198BC5"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ďalšie 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523" w:name="_Toc458515681"/>
      <w:bookmarkStart w:id="524" w:name="_Toc410400267"/>
    </w:p>
    <w:p w14:paraId="12D06400" w14:textId="3F6A8456"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523"/>
    </w:p>
    <w:p w14:paraId="15B0CE15" w14:textId="5FC5A59A"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525" w:name="_Toc417132507"/>
      <w:bookmarkStart w:id="526" w:name="_Toc417648921"/>
      <w:bookmarkStart w:id="527" w:name="_Toc440355012"/>
      <w:bookmarkStart w:id="528" w:name="_Toc440375343"/>
      <w:r w:rsidRPr="008A0601">
        <w:rPr>
          <w:rFonts w:ascii="Arial" w:hAnsi="Arial" w:cs="Arial"/>
          <w:b/>
          <w:sz w:val="22"/>
          <w:szCs w:val="19"/>
          <w:lang w:val="sk-SK"/>
        </w:rPr>
        <w:t>Pokyny k vyplneniu rozpočtu projektu</w:t>
      </w:r>
      <w:bookmarkEnd w:id="525"/>
      <w:bookmarkEnd w:id="526"/>
      <w:bookmarkEnd w:id="527"/>
      <w:bookmarkEnd w:id="528"/>
      <w:r w:rsidR="008A0601">
        <w:rPr>
          <w:rStyle w:val="Odkaznapoznmkupodiarou"/>
          <w:rFonts w:cs="Arial"/>
          <w:b/>
          <w:szCs w:val="19"/>
          <w:lang w:val="sk-SK"/>
        </w:rPr>
        <w:footnoteReference w:id="21"/>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lastRenderedPageBreak/>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2"/>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podpodpoložky, pričom v rozpočte projektu žiadateľ zachová hlavnú položku rozpočtu a položku rozpočtu</w:t>
      </w:r>
      <w:r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každá podpoložka/podpodpoložka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ku každej podpoložke, resp. podpodpoložke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5"/>
      </w:r>
      <w:r w:rsidRPr="00984047">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6"/>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„Rozdelenie_MRR_RR</w:t>
      </w:r>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1.1.1.1. Projektový manažér ---- podpodpoložka</w:t>
      </w:r>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lastRenderedPageBreak/>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7"/>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8"/>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lastRenderedPageBreak/>
        <w:t>výdavok uvedený v každej podpoložke (podpodpoložke)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29"/>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30"/>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949E84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je aj daň z pridanej hodnoty u žiadateľa, ktorý je platiteľom dane z pridanej hodnoty (zdaniteľná osoba) </w:t>
      </w:r>
      <w:r w:rsidRPr="00984047">
        <w:rPr>
          <w:rFonts w:cstheme="minorHAnsi"/>
          <w:b/>
          <w:sz w:val="19"/>
          <w:szCs w:val="19"/>
          <w:lang w:val="sk-SK"/>
        </w:rPr>
        <w:t>v prípade,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530" w:name="_Toc458515682"/>
      <w:r w:rsidRPr="00095609">
        <w:rPr>
          <w:b/>
          <w:color w:val="3C8A2E" w:themeColor="accent5"/>
          <w:sz w:val="24"/>
          <w:szCs w:val="24"/>
          <w:lang w:val="sk-SK"/>
        </w:rPr>
        <w:t>3.2.1 Všeobecné ustanovenia k niektorým typom výdavkov</w:t>
      </w:r>
      <w:bookmarkEnd w:id="530"/>
    </w:p>
    <w:p w14:paraId="1A4CC1EB" w14:textId="21F81A4A" w:rsidR="00353358" w:rsidRPr="00551D65" w:rsidRDefault="00353358" w:rsidP="00551D65">
      <w:pPr>
        <w:pStyle w:val="BodyText1"/>
        <w:rPr>
          <w:b/>
        </w:rPr>
      </w:pPr>
      <w:r w:rsidRPr="00551D65">
        <w:rPr>
          <w:b/>
        </w:rPr>
        <w:t xml:space="preserve">Výdavky </w:t>
      </w:r>
      <w:r w:rsidR="00693E25" w:rsidRPr="00551D65">
        <w:rPr>
          <w:b/>
        </w:rPr>
        <w:t>súvisiace s vypracovaním</w:t>
      </w:r>
      <w:r w:rsidRPr="00551D65">
        <w:rPr>
          <w:b/>
        </w:rPr>
        <w:t xml:space="preserve"> Žiadosti o nenávratný finančný príspevok</w:t>
      </w:r>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r w:rsidRPr="00551D65">
        <w:rPr>
          <w:b/>
        </w:rPr>
        <w:t>Personálne výdavky (interné)</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1"/>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w:t>
      </w:r>
      <w:r w:rsidRPr="00984047">
        <w:rPr>
          <w:rFonts w:ascii="Arial" w:hAnsi="Arial" w:cs="Arial"/>
          <w:sz w:val="19"/>
          <w:szCs w:val="19"/>
          <w:lang w:val="sk-SK"/>
        </w:rPr>
        <w:lastRenderedPageBreak/>
        <w:t xml:space="preserve">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2"/>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3"/>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w:t>
      </w:r>
      <w:r w:rsidRPr="00984047">
        <w:rPr>
          <w:rFonts w:ascii="Arial" w:hAnsi="Arial" w:cs="Arial"/>
          <w:color w:val="000000"/>
          <w:sz w:val="19"/>
          <w:szCs w:val="19"/>
          <w:lang w:val="sk-SK" w:eastAsia="en-AU"/>
        </w:rPr>
        <w:lastRenderedPageBreak/>
        <w:t>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4"/>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5"/>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D0176D8" w:rsidR="005C362C"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6"/>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8"/>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39"/>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w:t>
      </w:r>
      <w:r w:rsidRPr="00984047">
        <w:rPr>
          <w:rFonts w:ascii="Arial" w:hAnsi="Arial" w:cs="Arial"/>
          <w:sz w:val="19"/>
          <w:szCs w:val="19"/>
          <w:lang w:val="sk-SK"/>
        </w:rPr>
        <w:lastRenderedPageBreak/>
        <w:t xml:space="preserve">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40"/>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1"/>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2"/>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lastRenderedPageBreak/>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3"/>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4"/>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lastRenderedPageBreak/>
        <w:t>Oprávneným výdavkom sú aj výdavky na pracovné cesty</w:t>
      </w:r>
      <w:r w:rsidRPr="00984047">
        <w:rPr>
          <w:rFonts w:ascii="Arial" w:hAnsi="Arial" w:cs="Arial"/>
          <w:sz w:val="19"/>
          <w:szCs w:val="19"/>
          <w:vertAlign w:val="superscript"/>
        </w:rPr>
        <w:footnoteReference w:id="45"/>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diems“</w:t>
      </w:r>
      <w:r w:rsidR="00C42A29" w:rsidRPr="00984047">
        <w:rPr>
          <w:rFonts w:ascii="Arial" w:hAnsi="Arial" w:cs="Arial"/>
          <w:sz w:val="19"/>
          <w:szCs w:val="19"/>
          <w:vertAlign w:val="superscript"/>
        </w:rPr>
        <w:footnoteReference w:id="46"/>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7"/>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984047">
        <w:rPr>
          <w:rFonts w:ascii="Arial" w:hAnsi="Arial" w:cs="Arial"/>
          <w:sz w:val="19"/>
          <w:szCs w:val="19"/>
          <w:vertAlign w:val="superscript"/>
        </w:rPr>
        <w:footnoteReference w:id="48"/>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49"/>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diems.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50"/>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1"/>
      </w:r>
      <w:r w:rsidRPr="00984047">
        <w:rPr>
          <w:rFonts w:ascii="Arial" w:hAnsi="Arial" w:cs="Arial"/>
          <w:b w:val="0"/>
          <w:color w:val="auto"/>
          <w:sz w:val="19"/>
          <w:szCs w:val="19"/>
          <w:lang w:val="sk-SK"/>
        </w:rPr>
        <w:t xml:space="preserve"> a žiadateľ/prijímateľ ho musí využívať len pre účely projektu/ov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 xml:space="preserve">na projekte/och v rámci OP EVS pri </w:t>
      </w:r>
      <w:r w:rsidRPr="00984047">
        <w:rPr>
          <w:rFonts w:ascii="Arial" w:hAnsi="Arial" w:cs="Arial"/>
          <w:color w:val="auto"/>
          <w:sz w:val="19"/>
          <w:szCs w:val="19"/>
          <w:lang w:val="sk-SK"/>
        </w:rPr>
        <w:lastRenderedPageBreak/>
        <w:t>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2"/>
      </w:r>
      <w:r w:rsidRPr="00984047">
        <w:rPr>
          <w:rFonts w:ascii="Arial" w:hAnsi="Arial" w:cs="Arial"/>
          <w:color w:val="auto"/>
          <w:sz w:val="19"/>
          <w:szCs w:val="19"/>
          <w:lang w:val="sk-SK"/>
        </w:rPr>
        <w:t>:</w:t>
      </w:r>
    </w:p>
    <w:p w14:paraId="46BD0105" w14:textId="76F95BB6"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3276639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531" w:name="_Ref457287479"/>
      <w:r w:rsidRPr="00984047">
        <w:rPr>
          <w:rStyle w:val="Odkaznapoznmkupodiarou"/>
          <w:rFonts w:cs="Arial"/>
          <w:b w:val="0"/>
          <w:color w:val="000000" w:themeColor="text1"/>
          <w:sz w:val="19"/>
          <w:szCs w:val="19"/>
          <w:lang w:val="sk-SK"/>
        </w:rPr>
        <w:footnoteReference w:id="53"/>
      </w:r>
      <w:bookmarkEnd w:id="531"/>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1DBF872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w:t>
      </w:r>
      <w:r w:rsidRPr="00984047">
        <w:rPr>
          <w:rFonts w:ascii="Arial" w:hAnsi="Arial" w:cs="Arial"/>
          <w:b w:val="0"/>
          <w:color w:val="000000" w:themeColor="text1"/>
          <w:sz w:val="19"/>
          <w:szCs w:val="19"/>
          <w:lang w:val="sk-SK"/>
        </w:rPr>
        <w:lastRenderedPageBreak/>
        <w:t xml:space="preserve">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1448824A"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(duplex),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1C0FB500" w14:textId="2CE085FE"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2E949A6C" w14:textId="1CD33CBD"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4"/>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oprávneným výdavkom je obstarávacia cena vysúťažená VO, maximálne však do výšky všeobecnej hodnoty zistenej znaleckým posudkom</w:t>
      </w:r>
      <w:r w:rsidRPr="00B05311">
        <w:rPr>
          <w:rStyle w:val="Odkaznapoznmkupodiarou"/>
          <w:rFonts w:cs="Arial"/>
          <w:sz w:val="19"/>
          <w:szCs w:val="19"/>
          <w:lang w:val="sk-SK"/>
        </w:rPr>
        <w:footnoteReference w:id="55"/>
      </w:r>
      <w:r w:rsidRPr="00B05311">
        <w:rPr>
          <w:rFonts w:cs="Arial"/>
          <w:szCs w:val="19"/>
          <w:lang w:val="sk-SK"/>
        </w:rPr>
        <w:t xml:space="preserve">; </w:t>
      </w:r>
    </w:p>
    <w:p w14:paraId="1523C2C8"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lastRenderedPageBreak/>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peniaze/value for money“.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peniaze/value for money“.</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6"/>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7"/>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 xml:space="preserve">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8"/>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59"/>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0"/>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1"/>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2"/>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3"/>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0A73A98D"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4"/>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vrátane DPH</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lastRenderedPageBreak/>
        <w:t xml:space="preserve">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5"/>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6"/>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17BDBC7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7"/>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272C31" w:rsidRPr="00984047">
        <w:rPr>
          <w:rFonts w:ascii="Arial" w:hAnsi="Arial" w:cs="Arial"/>
          <w:color w:val="auto"/>
          <w:sz w:val="19"/>
          <w:szCs w:val="19"/>
          <w:lang w:val="sk-SK"/>
        </w:rPr>
        <w:t xml:space="preserve">vrátane DPH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8"/>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lastRenderedPageBreak/>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69"/>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70"/>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1"/>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2"/>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3"/>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4"/>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5"/>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6"/>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lastRenderedPageBreak/>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7"/>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8"/>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79"/>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80"/>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lastRenderedPageBreak/>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r w:rsidRPr="00854B1A">
        <w:rPr>
          <w:b/>
          <w:sz w:val="20"/>
        </w:rPr>
        <w:t>Hlavná položka „2. Zariadenie/vybavenie projektu</w:t>
      </w:r>
      <w:r w:rsidR="00637D84" w:rsidRPr="00854B1A">
        <w:rPr>
          <w:b/>
          <w:sz w:val="20"/>
        </w:rPr>
        <w:t xml:space="preserve"> - priame výdavky</w:t>
      </w:r>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1"/>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2"/>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3"/>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4"/>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w:t>
      </w:r>
      <w:r w:rsidR="00F701A2" w:rsidRPr="00984047">
        <w:rPr>
          <w:rFonts w:ascii="Arial" w:hAnsi="Arial" w:cs="Arial"/>
          <w:b w:val="0"/>
          <w:color w:val="auto"/>
          <w:sz w:val="19"/>
          <w:szCs w:val="19"/>
          <w:lang w:val="sk-SK"/>
        </w:rPr>
        <w:lastRenderedPageBreak/>
        <w:t xml:space="preserve">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/ov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5"/>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7"/>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89"/>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w:t>
      </w:r>
      <w:r w:rsidR="00076D36" w:rsidRPr="00984047">
        <w:rPr>
          <w:rFonts w:ascii="Arial" w:hAnsi="Arial" w:cs="Arial"/>
          <w:b w:val="0"/>
          <w:color w:val="auto"/>
          <w:sz w:val="19"/>
          <w:szCs w:val="19"/>
          <w:lang w:val="sk-SK"/>
        </w:rPr>
        <w:lastRenderedPageBreak/>
        <w:t xml:space="preserve">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90"/>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1"/>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2"/>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r w:rsidRPr="000A2933">
        <w:rPr>
          <w:b/>
          <w:sz w:val="20"/>
        </w:rPr>
        <w:t>Hlavná položka</w:t>
      </w:r>
      <w:r w:rsidR="00E53BF7" w:rsidRPr="000A2933">
        <w:rPr>
          <w:b/>
          <w:sz w:val="20"/>
        </w:rPr>
        <w:t xml:space="preserve"> rozpočtu</w:t>
      </w:r>
      <w:r w:rsidRPr="000A2933">
        <w:rPr>
          <w:b/>
          <w:sz w:val="20"/>
        </w:rPr>
        <w:t xml:space="preserve"> „X. Riadenie rizík“</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1D96E1D6"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lastRenderedPageBreak/>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ins w:id="532" w:author="Milan Matovič" w:date="2017-05-11T10:00:00Z">
        <w:r w:rsidR="008A14B3">
          <w:rPr>
            <w:rFonts w:ascii="Arial" w:hAnsi="Arial" w:cs="Arial"/>
            <w:sz w:val="19"/>
            <w:szCs w:val="19"/>
            <w:lang w:val="sk-SK"/>
          </w:rPr>
          <w:t>Pri výzve/vyzvaní</w:t>
        </w:r>
      </w:ins>
      <w:ins w:id="533" w:author="Milan Matovič" w:date="2017-05-11T10:02:00Z">
        <w:r w:rsidR="008A14B3">
          <w:rPr>
            <w:rFonts w:ascii="Arial" w:hAnsi="Arial" w:cs="Arial"/>
            <w:sz w:val="19"/>
            <w:szCs w:val="19"/>
            <w:lang w:val="sk-SK"/>
          </w:rPr>
          <w:t xml:space="preserve"> s uplatnením zjednodušeného vykazovania výdavkov</w:t>
        </w:r>
      </w:ins>
      <w:ins w:id="534" w:author="Milan Matovič" w:date="2017-05-11T10:00:00Z">
        <w:r w:rsidR="008A14B3">
          <w:rPr>
            <w:rFonts w:ascii="Arial" w:hAnsi="Arial" w:cs="Arial"/>
            <w:sz w:val="19"/>
            <w:szCs w:val="19"/>
            <w:lang w:val="sk-SK"/>
          </w:rPr>
          <w:t xml:space="preserve"> </w:t>
        </w:r>
      </w:ins>
      <w:ins w:id="535" w:author="Milan Matovič" w:date="2017-05-11T10:02:00Z">
        <w:r w:rsidR="008A14B3">
          <w:rPr>
            <w:rFonts w:ascii="Arial" w:hAnsi="Arial" w:cs="Arial"/>
            <w:sz w:val="19"/>
            <w:szCs w:val="19"/>
            <w:lang w:val="sk-SK"/>
          </w:rPr>
          <w:t>(napr. stanovením paušálnej sadzby)</w:t>
        </w:r>
      </w:ins>
      <w:ins w:id="536" w:author="Milan Matovič" w:date="2017-05-11T10:03:00Z">
        <w:r w:rsidR="008A14B3">
          <w:rPr>
            <w:rFonts w:ascii="Arial" w:hAnsi="Arial" w:cs="Arial"/>
            <w:sz w:val="19"/>
            <w:szCs w:val="19"/>
            <w:lang w:val="sk-SK"/>
          </w:rPr>
          <w:t xml:space="preserve"> sa rezerva na nepredvídané výdavky nemôže použiť.</w:t>
        </w:r>
      </w:ins>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3"/>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podpodpoložky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jej podpoložky (prípadne podpodpoložky).</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xml:space="preserve">, podpoložky (podpodpoložky).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r w:rsidR="00E1761C" w:rsidRPr="00984047">
        <w:rPr>
          <w:rFonts w:ascii="Arial" w:hAnsi="Arial" w:cs="Arial"/>
          <w:sz w:val="19"/>
          <w:szCs w:val="19"/>
          <w:lang w:val="sk-SK"/>
        </w:rPr>
        <w:t>podpodpoložka</w:t>
      </w:r>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Každá podpoložka (podpodpoložka)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77777777"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 xml:space="preserve">(vrátane DPH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(podpodpoložky).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 xml:space="preserve">je potrebné určiť hlavnú aktivitu </w:t>
      </w:r>
      <w:r w:rsidR="00BD705B" w:rsidRPr="00984047">
        <w:rPr>
          <w:rFonts w:ascii="Arial" w:hAnsi="Arial" w:cs="Arial"/>
          <w:sz w:val="19"/>
          <w:szCs w:val="19"/>
          <w:lang w:val="sk-SK"/>
        </w:rPr>
        <w:lastRenderedPageBreak/>
        <w:t>projektu</w:t>
      </w:r>
      <w:r w:rsidR="00040949">
        <w:rPr>
          <w:rStyle w:val="Odkaznapoznmkupodiarou"/>
          <w:rFonts w:cs="Arial"/>
          <w:szCs w:val="19"/>
          <w:lang w:val="sk-SK"/>
        </w:rPr>
        <w:footnoteReference w:id="94"/>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5"/>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537" w:name="_Toc417082820"/>
      <w:bookmarkStart w:id="538" w:name="_Toc417132510"/>
      <w:bookmarkStart w:id="539" w:name="_Toc417648923"/>
      <w:bookmarkStart w:id="540" w:name="_Toc440355014"/>
      <w:bookmarkStart w:id="541" w:name="_Toc440375345"/>
      <w:bookmarkStart w:id="542" w:name="_Toc458432931"/>
      <w:bookmarkStart w:id="543" w:name="_Toc458515683"/>
      <w:bookmarkEnd w:id="537"/>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524"/>
      <w:bookmarkEnd w:id="538"/>
      <w:bookmarkEnd w:id="539"/>
      <w:bookmarkEnd w:id="540"/>
      <w:bookmarkEnd w:id="541"/>
      <w:bookmarkEnd w:id="542"/>
      <w:bookmarkEnd w:id="543"/>
    </w:p>
    <w:p w14:paraId="15B0CF44" w14:textId="11F516E3"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w:t>
      </w:r>
      <w:del w:id="544" w:author="Milan Matovič" w:date="2017-05-11T10:42:00Z">
        <w:r w:rsidR="00B460F8" w:rsidRPr="005C4931" w:rsidDel="00816B29">
          <w:rPr>
            <w:rFonts w:ascii="Arial" w:hAnsi="Arial" w:cs="Arial"/>
            <w:sz w:val="19"/>
            <w:szCs w:val="19"/>
            <w:lang w:val="sk-SK"/>
          </w:rPr>
          <w:delText>Spolu s </w:delText>
        </w:r>
        <w:r w:rsidR="009B1111" w:rsidRPr="005C4931" w:rsidDel="00816B29">
          <w:rPr>
            <w:rFonts w:ascii="Arial" w:hAnsi="Arial" w:cs="Arial"/>
            <w:sz w:val="19"/>
            <w:szCs w:val="19"/>
            <w:lang w:val="sk-SK"/>
          </w:rPr>
          <w:delText xml:space="preserve"> </w:delText>
        </w:r>
        <w:r w:rsidR="00B460F8" w:rsidRPr="005C4931" w:rsidDel="00816B29">
          <w:rPr>
            <w:rFonts w:ascii="Arial" w:hAnsi="Arial" w:cs="Arial"/>
            <w:sz w:val="19"/>
            <w:szCs w:val="19"/>
            <w:lang w:val="sk-SK"/>
          </w:rPr>
          <w:delText xml:space="preserve">písomnou </w:delText>
        </w:r>
        <w:r w:rsidR="009B1111" w:rsidDel="00816B29">
          <w:rPr>
            <w:rFonts w:ascii="Arial" w:hAnsi="Arial" w:cs="Arial"/>
            <w:sz w:val="19"/>
            <w:szCs w:val="19"/>
            <w:lang w:val="sk-SK"/>
          </w:rPr>
          <w:delText>verziou</w:delText>
        </w:r>
        <w:r w:rsidR="009B1111" w:rsidRPr="005C4931" w:rsidDel="00816B29">
          <w:rPr>
            <w:rFonts w:ascii="Arial" w:hAnsi="Arial" w:cs="Arial"/>
            <w:sz w:val="19"/>
            <w:szCs w:val="19"/>
            <w:lang w:val="sk-SK"/>
          </w:rPr>
          <w:delText xml:space="preserve"> </w:delText>
        </w:r>
        <w:r w:rsidR="00B460F8" w:rsidRPr="005C4931" w:rsidDel="00816B29">
          <w:rPr>
            <w:rFonts w:ascii="Arial" w:hAnsi="Arial" w:cs="Arial"/>
            <w:sz w:val="19"/>
            <w:szCs w:val="19"/>
            <w:lang w:val="sk-SK"/>
          </w:rPr>
          <w:delText xml:space="preserve">predloženia ŽoNFP </w:delText>
        </w:r>
      </w:del>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del w:id="545" w:author="Milan Matovič" w:date="2017-05-11T10:42:00Z">
        <w:r w:rsidR="00B460F8" w:rsidRPr="005C4931" w:rsidDel="00816B29">
          <w:rPr>
            <w:rFonts w:ascii="Arial" w:hAnsi="Arial" w:cs="Arial"/>
            <w:sz w:val="19"/>
            <w:szCs w:val="19"/>
            <w:lang w:val="sk-SK"/>
          </w:rPr>
          <w:delText xml:space="preserve">) žiadateľ </w:delText>
        </w:r>
        <w:r w:rsidR="009B1111" w:rsidDel="00816B29">
          <w:rPr>
            <w:rFonts w:ascii="Arial" w:hAnsi="Arial" w:cs="Arial"/>
            <w:sz w:val="19"/>
            <w:szCs w:val="19"/>
            <w:lang w:val="sk-SK"/>
          </w:rPr>
          <w:delText>predkladá</w:delText>
        </w:r>
        <w:r w:rsidR="009B1111" w:rsidRPr="005C4931" w:rsidDel="00816B29">
          <w:rPr>
            <w:rFonts w:ascii="Arial" w:hAnsi="Arial" w:cs="Arial"/>
            <w:sz w:val="19"/>
            <w:szCs w:val="19"/>
            <w:lang w:val="sk-SK"/>
          </w:rPr>
          <w:delText xml:space="preserve"> </w:delText>
        </w:r>
        <w:r w:rsidR="00B460F8" w:rsidRPr="005C4931" w:rsidDel="00816B29">
          <w:rPr>
            <w:rFonts w:ascii="Arial" w:hAnsi="Arial" w:cs="Arial"/>
            <w:sz w:val="19"/>
            <w:szCs w:val="19"/>
            <w:lang w:val="sk-SK"/>
          </w:rPr>
          <w:delText xml:space="preserve">ŽoNFP 1x aj na elektronickom nosiči (napr.CD/DVD) v zmysle kap. </w:delText>
        </w:r>
        <w:r w:rsidR="007F2E61" w:rsidDel="00816B29">
          <w:rPr>
            <w:rFonts w:ascii="Arial" w:hAnsi="Arial" w:cs="Arial"/>
            <w:sz w:val="19"/>
            <w:szCs w:val="19"/>
            <w:lang w:val="sk-SK"/>
          </w:rPr>
          <w:delText>3</w:delText>
        </w:r>
        <w:r w:rsidR="00B460F8" w:rsidRPr="005C4931" w:rsidDel="00816B29">
          <w:rPr>
            <w:rFonts w:ascii="Arial" w:hAnsi="Arial" w:cs="Arial"/>
            <w:sz w:val="19"/>
            <w:szCs w:val="19"/>
            <w:lang w:val="sk-SK"/>
          </w:rPr>
          <w:delText>.</w:delText>
        </w:r>
        <w:r w:rsidR="002B0433" w:rsidDel="00816B29">
          <w:rPr>
            <w:rFonts w:ascii="Arial" w:hAnsi="Arial" w:cs="Arial"/>
            <w:sz w:val="19"/>
            <w:szCs w:val="19"/>
            <w:lang w:val="sk-SK"/>
          </w:rPr>
          <w:delText>3</w:delText>
        </w:r>
        <w:r w:rsidR="00B460F8" w:rsidRPr="005C4931" w:rsidDel="00816B29">
          <w:rPr>
            <w:rFonts w:ascii="Arial" w:hAnsi="Arial" w:cs="Arial"/>
            <w:sz w:val="19"/>
            <w:szCs w:val="19"/>
            <w:lang w:val="sk-SK"/>
          </w:rPr>
          <w:delText>.</w:delText>
        </w:r>
        <w:r w:rsidR="002B0433" w:rsidDel="00816B29">
          <w:rPr>
            <w:rFonts w:ascii="Arial" w:hAnsi="Arial" w:cs="Arial"/>
            <w:sz w:val="19"/>
            <w:szCs w:val="19"/>
            <w:lang w:val="sk-SK"/>
          </w:rPr>
          <w:delText>2</w:delText>
        </w:r>
        <w:r w:rsidRPr="005C4931" w:rsidDel="00816B29">
          <w:rPr>
            <w:rFonts w:ascii="Arial" w:hAnsi="Arial" w:cs="Arial"/>
            <w:sz w:val="19"/>
            <w:szCs w:val="19"/>
            <w:lang w:val="sk-SK"/>
          </w:rPr>
          <w:delText xml:space="preserve"> </w:delText>
        </w:r>
      </w:del>
      <w:r w:rsidRPr="005C4931">
        <w:rPr>
          <w:rFonts w:ascii="Arial" w:hAnsi="Arial" w:cs="Arial"/>
          <w:sz w:val="19"/>
          <w:szCs w:val="19"/>
          <w:lang w:val="sk-SK"/>
        </w:rPr>
        <w:t>Doručením ŽoNFP na RO sa začína konanie o ŽoNFP.</w:t>
      </w:r>
      <w:ins w:id="546" w:author="Milan Matovič" w:date="2017-05-11T10:17:00Z">
        <w:r w:rsidR="002953BF">
          <w:rPr>
            <w:rFonts w:ascii="Arial" w:hAnsi="Arial" w:cs="Arial"/>
            <w:sz w:val="19"/>
            <w:szCs w:val="19"/>
            <w:lang w:val="sk-SK"/>
          </w:rPr>
          <w:t xml:space="preserve"> </w:t>
        </w:r>
      </w:ins>
      <w:ins w:id="547" w:author="Milan Matovič" w:date="2017-05-11T10:18:00Z">
        <w:r w:rsidR="002953BF" w:rsidRPr="002953BF">
          <w:rPr>
            <w:rFonts w:ascii="Arial" w:hAnsi="Arial" w:cs="Arial"/>
            <w:sz w:val="19"/>
            <w:szCs w:val="19"/>
            <w:lang w:val="sk-SK"/>
          </w:rPr>
          <w:t>Žiadateľ je oprávnený v zmysle zákona č. 305/2013 Z. z. o elektronickej podobe výkonu pôsobnosti orgánov verejnej moci a o zmene a doplnení niektorých zákonov (zákon o e-Governmente) predložiť ŽoNFP elektronicky. V prípade elektronického predloženia ŽoNFP musí žiadateľ ŽoNFP vrátane príloh odoslať prostredníctvom ITMS2014+ a následne vygenerovaný pdf súbor ŽoNFP uloží do verzie PDF/A-1a, autorizuje ho kvalifikovaným elektronickým podpisom s mandátnym certifikátom alebo kvalifikovanou elektronickou pečaťou a odošle do elektronickej schránky poskytovateľa.</w:t>
        </w:r>
        <w:r w:rsidR="002953BF" w:rsidRPr="002953BF">
          <w:rPr>
            <w:rFonts w:ascii="Arial" w:hAnsi="Arial" w:cs="Arial"/>
            <w:sz w:val="19"/>
            <w:szCs w:val="19"/>
            <w:vertAlign w:val="superscript"/>
            <w:lang w:val="sk-SK"/>
          </w:rPr>
          <w:footnoteReference w:id="96"/>
        </w:r>
      </w:ins>
      <w:ins w:id="550" w:author="Milan Matovič" w:date="2017-05-11T11:23:00Z">
        <w:r w:rsidR="006E6C72">
          <w:rPr>
            <w:rFonts w:ascii="Arial" w:hAnsi="Arial" w:cs="Arial"/>
            <w:sz w:val="19"/>
            <w:szCs w:val="19"/>
            <w:lang w:val="sk-SK"/>
          </w:rPr>
          <w:t xml:space="preserve"> </w:t>
        </w:r>
      </w:ins>
      <w:ins w:id="551" w:author="Milan Matovič" w:date="2017-05-11T11:34:00Z">
        <w:r w:rsidR="00FA5D5C">
          <w:rPr>
            <w:rFonts w:ascii="Arial" w:hAnsi="Arial" w:cs="Arial"/>
            <w:sz w:val="19"/>
            <w:szCs w:val="19"/>
            <w:lang w:val="sk-SK"/>
          </w:rPr>
          <w:t xml:space="preserve"> Takéto doručenie ŽoNFP sa považuje za písomné doručenie v zmysle </w:t>
        </w:r>
      </w:ins>
      <w:ins w:id="552" w:author="Milan Matovič" w:date="2017-05-11T11:35:00Z">
        <w:r w:rsidR="00FA5D5C">
          <w:rPr>
            <w:rFonts w:ascii="Arial" w:hAnsi="Arial" w:cs="Arial"/>
            <w:sz w:val="19"/>
            <w:szCs w:val="19"/>
            <w:lang w:val="sk-SK"/>
          </w:rPr>
          <w:t>podmienky doručenia ŽoNFP v určenej forme.</w:t>
        </w:r>
      </w:ins>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553" w:name="_Toc413832245"/>
      <w:bookmarkStart w:id="554" w:name="_Toc417132511"/>
      <w:bookmarkStart w:id="555" w:name="_Toc417648924"/>
      <w:bookmarkStart w:id="556" w:name="_Toc440355015"/>
      <w:bookmarkStart w:id="557" w:name="_Toc440375346"/>
      <w:bookmarkStart w:id="558" w:name="_Toc458432932"/>
      <w:bookmarkStart w:id="559"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553"/>
      <w:bookmarkEnd w:id="554"/>
      <w:bookmarkEnd w:id="555"/>
      <w:bookmarkEnd w:id="556"/>
      <w:bookmarkEnd w:id="557"/>
      <w:bookmarkEnd w:id="558"/>
      <w:bookmarkEnd w:id="559"/>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0706F2">
        <w:rPr>
          <w:rFonts w:ascii="Arial" w:hAnsi="Arial" w:cs="Arial"/>
          <w:sz w:val="19"/>
          <w:szCs w:val="19"/>
          <w:lang w:val="sk-SK" w:eastAsia="sk-SK"/>
        </w:rPr>
        <w:t>y</w:t>
      </w:r>
      <w:r w:rsidRPr="000706F2">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Prvým krokom je wizard</w:t>
      </w:r>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Wizard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lastRenderedPageBreak/>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wizardu vytvorenia ŽoNFP.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560" w:name="_Toc418003090"/>
      <w:bookmarkStart w:id="561" w:name="_Toc417132512"/>
      <w:bookmarkStart w:id="562" w:name="_Toc417648925"/>
      <w:bookmarkStart w:id="563" w:name="_Toc440355016"/>
      <w:bookmarkStart w:id="564" w:name="_Toc440375347"/>
      <w:bookmarkStart w:id="565" w:name="_Toc458432933"/>
      <w:bookmarkStart w:id="566" w:name="_Toc458515685"/>
      <w:bookmarkEnd w:id="560"/>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561"/>
      <w:bookmarkEnd w:id="562"/>
      <w:bookmarkEnd w:id="563"/>
      <w:bookmarkEnd w:id="564"/>
      <w:bookmarkEnd w:id="565"/>
      <w:bookmarkEnd w:id="566"/>
    </w:p>
    <w:p w14:paraId="6C6EE56C" w14:textId="181146B8"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povinných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5F146207"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 xml:space="preserve">dľa relevantného zoznamu príloh a súčasne </w:t>
      </w:r>
      <w:r w:rsidRPr="005E7653">
        <w:rPr>
          <w:rFonts w:ascii="Arial" w:hAnsi="Arial" w:cs="Arial"/>
          <w:sz w:val="19"/>
          <w:szCs w:val="19"/>
          <w:lang w:val="sk-SK"/>
        </w:rPr>
        <w:t>predložiť 1 x elektronickú verziu originálu ŽoNFP a originálu povinných príloh ŽoNFP na neprepisovateľnom elektronickom médiu napr. CD/DVD nosiči.</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osobne</w:t>
      </w:r>
    </w:p>
    <w:p w14:paraId="15B0CF53" w14:textId="0FDFF73D" w:rsidR="00F220F5" w:rsidRDefault="00F220F5" w:rsidP="003868A0">
      <w:pPr>
        <w:spacing w:before="120" w:after="120" w:line="288" w:lineRule="auto"/>
        <w:jc w:val="both"/>
        <w:rPr>
          <w:ins w:id="567" w:author="Milan Matovič" w:date="2017-05-11T11:20:00Z"/>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4F1A0D82" w14:textId="77777777" w:rsidR="00FA5D5C" w:rsidRPr="00FA5D5C" w:rsidRDefault="00FA5D5C" w:rsidP="00FA5D5C">
      <w:pPr>
        <w:pStyle w:val="SRKNorm"/>
        <w:numPr>
          <w:ilvl w:val="0"/>
          <w:numId w:val="0"/>
        </w:numPr>
        <w:spacing w:before="120" w:after="120" w:line="240" w:lineRule="auto"/>
        <w:contextualSpacing w:val="0"/>
        <w:rPr>
          <w:ins w:id="568" w:author="Milan Matovič" w:date="2017-05-11T11:31:00Z"/>
          <w:rFonts w:ascii="Arial" w:hAnsi="Arial" w:cs="Arial"/>
          <w:sz w:val="19"/>
          <w:szCs w:val="19"/>
          <w:lang w:eastAsia="en-US"/>
        </w:rPr>
      </w:pPr>
      <w:ins w:id="569" w:author="Milan Matovič" w:date="2017-05-11T11:31:00Z">
        <w:r w:rsidRPr="00FA5D5C">
          <w:rPr>
            <w:rFonts w:ascii="Arial" w:hAnsi="Arial" w:cs="Arial"/>
            <w:sz w:val="19"/>
            <w:szCs w:val="19"/>
            <w:lang w:eastAsia="en-US"/>
          </w:rPr>
          <w: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w:t>
        </w:r>
      </w:ins>
    </w:p>
    <w:p w14:paraId="3259DD76" w14:textId="72893ECF" w:rsidR="006E6C72" w:rsidRPr="000706F2" w:rsidDel="00FA5D5C" w:rsidRDefault="006E6C72" w:rsidP="003868A0">
      <w:pPr>
        <w:spacing w:before="120" w:after="120" w:line="288" w:lineRule="auto"/>
        <w:jc w:val="both"/>
        <w:rPr>
          <w:del w:id="570" w:author="Milan Matovič" w:date="2017-05-11T11:31:00Z"/>
          <w:rFonts w:ascii="Arial" w:hAnsi="Arial" w:cs="Arial"/>
          <w:sz w:val="19"/>
          <w:szCs w:val="19"/>
          <w:lang w:val="sk-SK"/>
        </w:rPr>
      </w:pP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7"/>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0F8BB195" w14:textId="3E287D40" w:rsidR="009D3587" w:rsidRPr="009D3587" w:rsidRDefault="00F220F5" w:rsidP="009D3587">
      <w:pPr>
        <w:numPr>
          <w:ilvl w:val="0"/>
          <w:numId w:val="51"/>
        </w:numPr>
        <w:spacing w:before="120" w:after="120" w:line="288" w:lineRule="auto"/>
        <w:jc w:val="both"/>
        <w:rPr>
          <w:ins w:id="571" w:author="Milan Matovič" w:date="2017-05-11T11:07:00Z"/>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verzie 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ins w:id="572" w:author="Milan Matovič" w:date="2017-05-11T11:07:00Z">
        <w:r w:rsidR="009D3587" w:rsidRPr="009D3587">
          <w:rPr>
            <w:rFonts w:ascii="Times New Roman" w:eastAsia="Times New Roman" w:hAnsi="Times New Roman" w:cs="Times New Roman"/>
            <w:sz w:val="24"/>
            <w:szCs w:val="24"/>
            <w:lang w:val="sk-SK" w:eastAsia="sk-SK"/>
          </w:rPr>
          <w:t xml:space="preserve"> </w:t>
        </w:r>
        <w:r w:rsidR="009D3587">
          <w:rPr>
            <w:rFonts w:ascii="Arial" w:hAnsi="Arial" w:cs="Arial"/>
            <w:sz w:val="19"/>
            <w:szCs w:val="19"/>
            <w:lang w:val="sk-SK"/>
          </w:rPr>
          <w:t xml:space="preserve">V </w:t>
        </w:r>
        <w:r w:rsidR="009D3587" w:rsidRPr="009D3587">
          <w:rPr>
            <w:rFonts w:ascii="Arial" w:hAnsi="Arial" w:cs="Arial"/>
            <w:sz w:val="19"/>
            <w:szCs w:val="19"/>
            <w:lang w:val="sk-SK"/>
          </w:rPr>
          <w:t>prípade, že žiadateľ predkladá ŽoNFP bez príloh výlučne elektronicky</w:t>
        </w:r>
      </w:ins>
      <w:ins w:id="573" w:author="Milan Matovič" w:date="2017-05-11T11:18:00Z">
        <w:r w:rsidR="006E6C72">
          <w:rPr>
            <w:rFonts w:ascii="Arial" w:hAnsi="Arial" w:cs="Arial"/>
            <w:sz w:val="19"/>
            <w:szCs w:val="19"/>
            <w:lang w:val="sk-SK"/>
          </w:rPr>
          <w:t xml:space="preserve"> </w:t>
        </w:r>
        <w:r w:rsidR="006E6C72" w:rsidRPr="002953BF">
          <w:rPr>
            <w:rFonts w:ascii="Arial" w:hAnsi="Arial" w:cs="Arial"/>
            <w:sz w:val="19"/>
            <w:szCs w:val="19"/>
            <w:lang w:val="sk-SK"/>
          </w:rPr>
          <w:t>v zmysle zákona č. 305/2013 Z. z.</w:t>
        </w:r>
      </w:ins>
      <w:ins w:id="574" w:author="Milan Matovič" w:date="2017-05-11T11:07:00Z">
        <w:r w:rsidR="009D3587" w:rsidRPr="009D3587">
          <w:rPr>
            <w:rFonts w:ascii="Arial" w:hAnsi="Arial" w:cs="Arial"/>
            <w:sz w:val="19"/>
            <w:szCs w:val="19"/>
            <w:lang w:val="sk-SK"/>
          </w:rPr>
          <w:t>, je oprávnený</w:t>
        </w:r>
        <w:r w:rsidR="009D3587">
          <w:rPr>
            <w:rFonts w:ascii="Arial" w:hAnsi="Arial" w:cs="Arial"/>
            <w:sz w:val="19"/>
            <w:szCs w:val="19"/>
            <w:lang w:val="sk-SK"/>
          </w:rPr>
          <w:t xml:space="preserve"> doručiť vybrané prílohy ŽoNFP</w:t>
        </w:r>
      </w:ins>
      <w:ins w:id="575" w:author="Milan Matovič" w:date="2017-05-11T11:08:00Z">
        <w:r w:rsidR="009D3587">
          <w:rPr>
            <w:rFonts w:ascii="Arial" w:hAnsi="Arial" w:cs="Arial"/>
            <w:sz w:val="19"/>
            <w:szCs w:val="19"/>
            <w:lang w:val="sk-SK"/>
          </w:rPr>
          <w:t xml:space="preserve"> len </w:t>
        </w:r>
      </w:ins>
      <w:ins w:id="576" w:author="Milan Matovič" w:date="2017-05-11T11:07:00Z">
        <w:r w:rsidR="009D3587" w:rsidRPr="009D3587">
          <w:rPr>
            <w:rFonts w:ascii="Arial" w:hAnsi="Arial" w:cs="Arial"/>
            <w:sz w:val="19"/>
            <w:szCs w:val="19"/>
            <w:lang w:val="sk-SK"/>
          </w:rPr>
          <w:t>v listinnej podobe. V tomto prípade sa za dátum doručenia ŽoNFP bude považovať dátum, ktorý nastane neskôr; buď dátum doručenia ŽoNFP do elektronickej schránky RO</w:t>
        </w:r>
      </w:ins>
      <w:ins w:id="577" w:author="Milan Matovič" w:date="2017-05-11T11:08:00Z">
        <w:r w:rsidR="009D3587">
          <w:rPr>
            <w:rFonts w:ascii="Arial" w:hAnsi="Arial" w:cs="Arial"/>
            <w:sz w:val="19"/>
            <w:szCs w:val="19"/>
            <w:lang w:val="sk-SK"/>
          </w:rPr>
          <w:t xml:space="preserve"> pre OP EVS</w:t>
        </w:r>
      </w:ins>
      <w:ins w:id="578" w:author="Milan Matovič" w:date="2017-05-11T11:07:00Z">
        <w:r w:rsidR="009D3587" w:rsidRPr="009D3587">
          <w:rPr>
            <w:rFonts w:ascii="Arial" w:hAnsi="Arial" w:cs="Arial"/>
            <w:sz w:val="19"/>
            <w:szCs w:val="19"/>
            <w:lang w:val="sk-SK"/>
          </w:rPr>
          <w:t xml:space="preserve"> alebo dátum podania/odovzdania listinnej prílohy ŽoNFP v súlade s kapitolou 3.2.1.1., odsek 2 Systému riadenia EŠIF. </w:t>
        </w:r>
      </w:ins>
      <w:ins w:id="579" w:author="Milan Matovič" w:date="2017-05-11T11:18:00Z">
        <w:r w:rsidR="006E6C72">
          <w:rPr>
            <w:rFonts w:ascii="Arial" w:hAnsi="Arial" w:cs="Arial"/>
            <w:sz w:val="19"/>
            <w:szCs w:val="19"/>
            <w:lang w:val="sk-SK"/>
          </w:rPr>
          <w:t xml:space="preserve"> </w:t>
        </w:r>
      </w:ins>
    </w:p>
    <w:p w14:paraId="15B0CF5D" w14:textId="0A238CDF" w:rsidR="00F220F5" w:rsidRPr="000706F2" w:rsidRDefault="00F220F5" w:rsidP="003868A0">
      <w:pPr>
        <w:spacing w:before="120" w:after="120" w:line="288" w:lineRule="auto"/>
        <w:jc w:val="both"/>
        <w:rPr>
          <w:rFonts w:ascii="Arial" w:hAnsi="Arial" w:cs="Arial"/>
          <w:sz w:val="19"/>
          <w:szCs w:val="19"/>
          <w:lang w:val="sk-SK"/>
        </w:rPr>
      </w:pP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4CFB2903"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(vrátane príloh)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98"/>
      </w:r>
      <w:r w:rsidRPr="000706F2">
        <w:rPr>
          <w:rFonts w:ascii="Arial" w:hAnsi="Arial" w:cs="Arial"/>
          <w:sz w:val="19"/>
          <w:szCs w:val="19"/>
          <w:lang w:val="sk-SK"/>
        </w:rPr>
        <w:t xml:space="preserve"> a opečiatkovaná v prípade, že žiadateľ má povinnosť používať pečiatku;</w:t>
      </w:r>
    </w:p>
    <w:p w14:paraId="03FCC9C2" w14:textId="7D1CC1DD"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lastRenderedPageBreak/>
        <w:t>ŽoNFP (vrátane príloh) musí byť vyplnená v slovenskom jazyku a písmom umožňujúcim rozpoznanie obsahu textu;</w:t>
      </w:r>
    </w:p>
    <w:p w14:paraId="13D4C63C" w14:textId="4CB040AA" w:rsidR="00127A63" w:rsidRPr="000706F2" w:rsidRDefault="006F565A"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61C5014E" w:rsidR="00F220F5" w:rsidRPr="000706F2" w:rsidRDefault="006F565A" w:rsidP="00127A63">
      <w:pPr>
        <w:spacing w:before="120" w:line="288" w:lineRule="auto"/>
        <w:jc w:val="both"/>
        <w:rPr>
          <w:rFonts w:ascii="Arial" w:hAnsi="Arial" w:cs="Arial"/>
          <w:sz w:val="19"/>
          <w:szCs w:val="19"/>
          <w:lang w:val="sk-SK"/>
        </w:rPr>
      </w:pPr>
      <w:r w:rsidRPr="000706F2">
        <w:rPr>
          <w:rFonts w:ascii="Arial" w:hAnsi="Arial" w:cs="Arial"/>
          <w:sz w:val="19"/>
          <w:szCs w:val="19"/>
          <w:lang w:val="sk-SK"/>
        </w:rPr>
        <w:t>A</w:t>
      </w:r>
      <w:r w:rsidR="00127A63" w:rsidRPr="000706F2">
        <w:rPr>
          <w:rFonts w:ascii="Arial" w:hAnsi="Arial" w:cs="Arial"/>
          <w:sz w:val="19"/>
          <w:szCs w:val="19"/>
          <w:lang w:val="sk-SK"/>
        </w:rPr>
        <w:t>k</w:t>
      </w:r>
      <w:r w:rsidR="00F220F5" w:rsidRPr="000706F2">
        <w:rPr>
          <w:rFonts w:ascii="Arial" w:hAnsi="Arial" w:cs="Arial"/>
          <w:sz w:val="19"/>
          <w:szCs w:val="19"/>
          <w:lang w:val="sk-SK"/>
        </w:rPr>
        <w:t xml:space="preserve"> </w:t>
      </w:r>
      <w:r w:rsidR="00111C0B" w:rsidRPr="000706F2">
        <w:rPr>
          <w:rFonts w:ascii="Arial" w:hAnsi="Arial" w:cs="Arial"/>
          <w:sz w:val="19"/>
          <w:szCs w:val="19"/>
          <w:lang w:val="sk-SK"/>
        </w:rPr>
        <w:t>budú</w:t>
      </w:r>
      <w:r w:rsidRPr="000706F2">
        <w:rPr>
          <w:rFonts w:ascii="Arial" w:hAnsi="Arial" w:cs="Arial"/>
          <w:sz w:val="19"/>
          <w:szCs w:val="19"/>
          <w:lang w:val="sk-SK"/>
        </w:rPr>
        <w:t xml:space="preserve">  požiadavky pre riadne doručenie </w:t>
      </w:r>
      <w:r w:rsidR="00111C0B" w:rsidRPr="000706F2">
        <w:rPr>
          <w:rFonts w:ascii="Arial" w:hAnsi="Arial" w:cs="Arial"/>
          <w:sz w:val="19"/>
          <w:szCs w:val="19"/>
          <w:lang w:val="sk-SK"/>
        </w:rPr>
        <w:t>ŽoNFP</w:t>
      </w:r>
      <w:r w:rsidRPr="000706F2">
        <w:rPr>
          <w:rFonts w:ascii="Arial" w:hAnsi="Arial" w:cs="Arial"/>
          <w:sz w:val="19"/>
          <w:szCs w:val="19"/>
          <w:lang w:val="sk-SK"/>
        </w:rPr>
        <w:t xml:space="preserve"> </w:t>
      </w:r>
      <w:r w:rsidR="00F220F5" w:rsidRPr="000706F2">
        <w:rPr>
          <w:rFonts w:ascii="Arial" w:hAnsi="Arial" w:cs="Arial"/>
          <w:sz w:val="19"/>
          <w:szCs w:val="19"/>
          <w:lang w:val="sk-SK"/>
        </w:rPr>
        <w:t>stanoven</w:t>
      </w:r>
      <w:r w:rsidRPr="000706F2">
        <w:rPr>
          <w:rFonts w:ascii="Arial" w:hAnsi="Arial" w:cs="Arial"/>
          <w:sz w:val="19"/>
          <w:szCs w:val="19"/>
          <w:lang w:val="sk-SK"/>
        </w:rPr>
        <w:t>é</w:t>
      </w:r>
      <w:r w:rsidR="00F220F5" w:rsidRPr="000706F2">
        <w:rPr>
          <w:rFonts w:ascii="Arial" w:hAnsi="Arial" w:cs="Arial"/>
          <w:sz w:val="19"/>
          <w:szCs w:val="19"/>
          <w:lang w:val="sk-SK"/>
        </w:rPr>
        <w:t xml:space="preserve"> </w:t>
      </w:r>
      <w:r w:rsidRPr="000706F2">
        <w:rPr>
          <w:rFonts w:ascii="Arial" w:hAnsi="Arial" w:cs="Arial"/>
          <w:sz w:val="19"/>
          <w:szCs w:val="19"/>
          <w:lang w:val="sk-SK"/>
        </w:rPr>
        <w:t>priamo</w:t>
      </w:r>
      <w:r w:rsidR="00F220F5"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00111C0B" w:rsidRPr="000706F2">
        <w:rPr>
          <w:rFonts w:ascii="Arial" w:hAnsi="Arial" w:cs="Arial"/>
          <w:sz w:val="19"/>
          <w:szCs w:val="19"/>
          <w:lang w:val="sk-SK"/>
        </w:rPr>
        <w:t>,</w:t>
      </w:r>
      <w:r w:rsidR="00F220F5" w:rsidRPr="000706F2">
        <w:rPr>
          <w:rFonts w:ascii="Arial" w:hAnsi="Arial" w:cs="Arial"/>
          <w:sz w:val="19"/>
          <w:szCs w:val="19"/>
          <w:lang w:val="sk-SK"/>
        </w:rPr>
        <w:t xml:space="preserve"> </w:t>
      </w:r>
      <w:r w:rsidRPr="000706F2">
        <w:rPr>
          <w:rFonts w:ascii="Arial" w:hAnsi="Arial" w:cs="Arial"/>
          <w:sz w:val="19"/>
          <w:szCs w:val="19"/>
          <w:lang w:val="sk-SK"/>
        </w:rPr>
        <w:t>posudzuje sa splnenie podmienky riadneho doručenia ŽoNFP podľa nich.</w:t>
      </w:r>
      <w:r w:rsidR="00F220F5" w:rsidRPr="000706F2">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580" w:name="_Toc417132513"/>
      <w:bookmarkStart w:id="581" w:name="_Toc417648926"/>
      <w:bookmarkStart w:id="582" w:name="_Toc440355017"/>
      <w:bookmarkStart w:id="583" w:name="_Toc440375348"/>
      <w:bookmarkStart w:id="584" w:name="_Toc458432934"/>
      <w:bookmarkStart w:id="585" w:name="_Toc458515686"/>
      <w:r w:rsidRPr="000706F2">
        <w:rPr>
          <w:i w:val="0"/>
          <w:lang w:val="sk-SK"/>
        </w:rPr>
        <w:lastRenderedPageBreak/>
        <w:t>Postup schvaľovania ŽoNFP</w:t>
      </w:r>
      <w:bookmarkEnd w:id="580"/>
      <w:bookmarkEnd w:id="581"/>
      <w:bookmarkEnd w:id="582"/>
      <w:bookmarkEnd w:id="583"/>
      <w:bookmarkEnd w:id="584"/>
      <w:bookmarkEnd w:id="585"/>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586" w:name="_Toc413832248"/>
      <w:bookmarkStart w:id="587" w:name="_Toc417132514"/>
      <w:bookmarkStart w:id="588" w:name="_Toc417648927"/>
      <w:bookmarkStart w:id="589" w:name="_Toc440355018"/>
      <w:bookmarkStart w:id="590" w:name="_Toc440375349"/>
      <w:bookmarkStart w:id="591" w:name="_Toc458432935"/>
      <w:bookmarkStart w:id="592"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586"/>
      <w:bookmarkEnd w:id="587"/>
      <w:bookmarkEnd w:id="588"/>
      <w:bookmarkEnd w:id="589"/>
      <w:bookmarkEnd w:id="590"/>
      <w:bookmarkEnd w:id="591"/>
      <w:bookmarkEnd w:id="592"/>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77777777"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593" w:name="_Toc413832249"/>
      <w:bookmarkStart w:id="594" w:name="_Toc417132515"/>
      <w:bookmarkStart w:id="595" w:name="_Toc417648928"/>
      <w:bookmarkStart w:id="596" w:name="_Toc440355019"/>
      <w:bookmarkStart w:id="597" w:name="_Toc440375350"/>
      <w:bookmarkStart w:id="598" w:name="_Toc458432936"/>
      <w:bookmarkStart w:id="599" w:name="_Toc458515688"/>
      <w:r w:rsidRPr="00953D2E">
        <w:rPr>
          <w:b/>
          <w:lang w:val="sk-SK"/>
        </w:rPr>
        <w:t>4.2</w:t>
      </w:r>
      <w:r w:rsidR="00400B1E">
        <w:rPr>
          <w:b/>
          <w:lang w:val="sk-SK"/>
        </w:rPr>
        <w:tab/>
      </w:r>
      <w:r w:rsidR="00F220F5" w:rsidRPr="00953D2E">
        <w:rPr>
          <w:b/>
          <w:lang w:val="sk-SK"/>
        </w:rPr>
        <w:t>Odborné hodnotenie ŽoNFP</w:t>
      </w:r>
      <w:bookmarkEnd w:id="593"/>
      <w:bookmarkEnd w:id="594"/>
      <w:bookmarkEnd w:id="595"/>
      <w:bookmarkEnd w:id="596"/>
      <w:bookmarkEnd w:id="597"/>
      <w:bookmarkEnd w:id="598"/>
      <w:bookmarkEnd w:id="599"/>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6BCB1FAA" w14:textId="77777777" w:rsidR="00AC1F93" w:rsidRDefault="00AC1F93" w:rsidP="00AC1F93">
      <w:pPr>
        <w:pStyle w:val="Nadpis2"/>
        <w:tabs>
          <w:tab w:val="num" w:pos="709"/>
        </w:tabs>
        <w:spacing w:after="180"/>
        <w:rPr>
          <w:b/>
          <w:lang w:val="sk-SK"/>
        </w:rPr>
      </w:pPr>
      <w:bookmarkStart w:id="600" w:name="_Toc413832250"/>
      <w:bookmarkStart w:id="601" w:name="_Toc417132516"/>
      <w:bookmarkStart w:id="602" w:name="_Toc417648929"/>
      <w:bookmarkStart w:id="603" w:name="_Toc440355020"/>
      <w:bookmarkStart w:id="604" w:name="_Toc440375351"/>
      <w:bookmarkStart w:id="605" w:name="_Toc458432937"/>
      <w:bookmarkStart w:id="606"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600"/>
      <w:r w:rsidR="00D86ED1" w:rsidRPr="00953D2E">
        <w:rPr>
          <w:b/>
          <w:lang w:val="sk-SK"/>
        </w:rPr>
        <w:t xml:space="preserve"> a zverejňovanie</w:t>
      </w:r>
      <w:bookmarkEnd w:id="601"/>
      <w:bookmarkEnd w:id="602"/>
      <w:bookmarkEnd w:id="603"/>
      <w:bookmarkEnd w:id="604"/>
      <w:bookmarkEnd w:id="605"/>
      <w:bookmarkEnd w:id="606"/>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ŽoNFP, t.j.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späťvzatia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späťvzatia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607" w:name="_Toc413832252"/>
      <w:bookmarkStart w:id="608" w:name="_Toc417132517"/>
      <w:bookmarkStart w:id="609" w:name="_Toc417648930"/>
      <w:bookmarkStart w:id="610" w:name="_Toc440355021"/>
      <w:bookmarkStart w:id="611" w:name="_Toc440375352"/>
      <w:bookmarkStart w:id="612" w:name="_Toc458432938"/>
      <w:bookmarkStart w:id="613" w:name="_Toc458515690"/>
      <w:r w:rsidRPr="00953D2E">
        <w:rPr>
          <w:b/>
          <w:lang w:val="sk-SK"/>
        </w:rPr>
        <w:t>4.4</w:t>
      </w:r>
      <w:r w:rsidR="00400B1E">
        <w:rPr>
          <w:b/>
          <w:lang w:val="sk-SK"/>
        </w:rPr>
        <w:tab/>
      </w:r>
      <w:r w:rsidR="00F220F5" w:rsidRPr="00953D2E">
        <w:rPr>
          <w:b/>
          <w:lang w:val="sk-SK"/>
        </w:rPr>
        <w:t>Opravné prostriedky</w:t>
      </w:r>
      <w:bookmarkEnd w:id="607"/>
      <w:bookmarkEnd w:id="608"/>
      <w:bookmarkEnd w:id="609"/>
      <w:bookmarkEnd w:id="610"/>
      <w:bookmarkEnd w:id="611"/>
      <w:bookmarkEnd w:id="612"/>
      <w:bookmarkEnd w:id="613"/>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lastRenderedPageBreak/>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614" w:name="_Toc413832253"/>
      <w:bookmarkStart w:id="615" w:name="_Toc417132518"/>
      <w:bookmarkStart w:id="616" w:name="_Toc417648931"/>
      <w:bookmarkStart w:id="617" w:name="_Toc440355022"/>
      <w:bookmarkStart w:id="618" w:name="_Toc440375353"/>
      <w:bookmarkStart w:id="619" w:name="_Toc458432939"/>
      <w:bookmarkStart w:id="620"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614"/>
      <w:bookmarkEnd w:id="615"/>
      <w:bookmarkEnd w:id="616"/>
      <w:bookmarkEnd w:id="617"/>
      <w:bookmarkEnd w:id="618"/>
      <w:bookmarkEnd w:id="619"/>
      <w:bookmarkEnd w:id="620"/>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621" w:name="_Toc413832254"/>
      <w:bookmarkStart w:id="622" w:name="_Toc417132519"/>
      <w:bookmarkStart w:id="623" w:name="_Toc417648932"/>
      <w:bookmarkStart w:id="624" w:name="_Toc440355023"/>
      <w:bookmarkStart w:id="625" w:name="_Toc440375354"/>
      <w:bookmarkStart w:id="626" w:name="_Toc458432940"/>
      <w:bookmarkStart w:id="627"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621"/>
      <w:bookmarkEnd w:id="622"/>
      <w:bookmarkEnd w:id="623"/>
      <w:bookmarkEnd w:id="624"/>
      <w:bookmarkEnd w:id="625"/>
      <w:bookmarkEnd w:id="626"/>
      <w:bookmarkEnd w:id="627"/>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628" w:name="_Toc413832255"/>
      <w:bookmarkStart w:id="629" w:name="_Toc417132520"/>
      <w:bookmarkStart w:id="630" w:name="_Toc417648933"/>
      <w:bookmarkStart w:id="631" w:name="_Toc440355024"/>
      <w:bookmarkStart w:id="632" w:name="_Toc440375355"/>
      <w:bookmarkStart w:id="633" w:name="_Toc458432941"/>
      <w:bookmarkStart w:id="634"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628"/>
      <w:bookmarkEnd w:id="629"/>
      <w:bookmarkEnd w:id="630"/>
      <w:bookmarkEnd w:id="631"/>
      <w:bookmarkEnd w:id="632"/>
      <w:bookmarkEnd w:id="633"/>
      <w:bookmarkEnd w:id="634"/>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635" w:name="_Toc417132521"/>
      <w:bookmarkStart w:id="636" w:name="_Toc417648934"/>
      <w:bookmarkStart w:id="637" w:name="_Toc440355025"/>
      <w:bookmarkStart w:id="638" w:name="_Toc440375356"/>
      <w:bookmarkStart w:id="639" w:name="_Toc458432942"/>
      <w:bookmarkStart w:id="640" w:name="_Toc458515694"/>
      <w:r w:rsidRPr="000706F2">
        <w:rPr>
          <w:i w:val="0"/>
          <w:lang w:val="sk-SK"/>
        </w:rPr>
        <w:lastRenderedPageBreak/>
        <w:t>Informácia o horizontálnych princípoch</w:t>
      </w:r>
      <w:bookmarkEnd w:id="635"/>
      <w:bookmarkEnd w:id="636"/>
      <w:bookmarkEnd w:id="637"/>
      <w:bookmarkEnd w:id="638"/>
      <w:bookmarkEnd w:id="639"/>
      <w:bookmarkEnd w:id="640"/>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99"/>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lastRenderedPageBreak/>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5FE5D46C"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3BD16FAB"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w:t>
      </w:r>
      <w:r w:rsidRPr="00313210">
        <w:rPr>
          <w:rFonts w:cstheme="minorHAnsi"/>
          <w:color w:val="000000"/>
          <w:sz w:val="19"/>
          <w:szCs w:val="19"/>
          <w:lang w:val="sk-SK"/>
        </w:rPr>
        <w:lastRenderedPageBreak/>
        <w:t xml:space="preserve">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E54341" w:rsidRDefault="00E01ABC" w:rsidP="00FB6D75">
      <w:pPr>
        <w:spacing w:before="120" w:after="120"/>
        <w:jc w:val="both"/>
        <w:rPr>
          <w:rFonts w:cstheme="minorHAnsi"/>
          <w:sz w:val="19"/>
          <w:szCs w:val="19"/>
          <w:lang w:val="sk-SK"/>
        </w:rPr>
      </w:pPr>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E54341" w:rsidRDefault="00E01ABC" w:rsidP="00FB6D75">
      <w:pPr>
        <w:spacing w:before="120" w:after="120"/>
        <w:jc w:val="both"/>
        <w:rPr>
          <w:rFonts w:cstheme="minorHAnsi"/>
          <w:sz w:val="19"/>
          <w:szCs w:val="19"/>
          <w:lang w:val="sk-SK"/>
        </w:rPr>
      </w:pPr>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641" w:name="_Toc417648936"/>
      <w:bookmarkStart w:id="642" w:name="_Toc417132522"/>
      <w:bookmarkStart w:id="643" w:name="_Toc417648937"/>
      <w:bookmarkStart w:id="644" w:name="_Toc440355026"/>
      <w:bookmarkStart w:id="645" w:name="_Toc440375357"/>
      <w:bookmarkStart w:id="646" w:name="_Toc458432943"/>
      <w:bookmarkStart w:id="647" w:name="_Toc458515695"/>
      <w:bookmarkEnd w:id="641"/>
      <w:r w:rsidRPr="000706F2">
        <w:rPr>
          <w:i w:val="0"/>
          <w:lang w:val="sk-SK"/>
        </w:rPr>
        <w:lastRenderedPageBreak/>
        <w:t>Uzavretie zmluvy o </w:t>
      </w:r>
      <w:r w:rsidR="003C3D5D" w:rsidRPr="000706F2">
        <w:rPr>
          <w:i w:val="0"/>
          <w:lang w:val="sk-SK"/>
        </w:rPr>
        <w:t>NFP</w:t>
      </w:r>
      <w:bookmarkEnd w:id="642"/>
      <w:bookmarkEnd w:id="643"/>
      <w:bookmarkEnd w:id="644"/>
      <w:bookmarkEnd w:id="645"/>
      <w:bookmarkEnd w:id="646"/>
      <w:bookmarkEnd w:id="647"/>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0CF9B90E"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del w:id="648" w:author="Miruška Hrabčáková" w:date="2017-03-21T10:06:00Z">
        <w:r w:rsidR="004B4CA2" w:rsidRPr="000706F2" w:rsidDel="00B6766B">
          <w:rPr>
            <w:rFonts w:ascii="Arial" w:hAnsi="Arial" w:cs="Arial"/>
            <w:sz w:val="19"/>
            <w:szCs w:val="19"/>
            <w:lang w:val="sk-SK"/>
          </w:rPr>
          <w:delText>Takýto dokument sa stáva platným a účinným jeho podpisom, nie je potrebné jeho zverejnenie.</w:delText>
        </w:r>
      </w:del>
      <w:ins w:id="649" w:author="Miruška Hrabčáková" w:date="2017-03-21T10:06:00Z">
        <w:r w:rsidR="00B6766B" w:rsidRPr="00B6766B">
          <w:rPr>
            <w:rFonts w:ascii="Arial" w:hAnsi="Arial" w:cs="Arial"/>
            <w:sz w:val="19"/>
            <w:szCs w:val="19"/>
            <w:lang w:val="sk-SK"/>
          </w:rPr>
          <w:t xml:space="preserve"> </w:t>
        </w:r>
        <w:r w:rsidR="00B6766B" w:rsidRPr="00485605">
          <w:rPr>
            <w:rFonts w:ascii="Arial" w:hAnsi="Arial" w:cs="Arial"/>
            <w:sz w:val="19"/>
            <w:szCs w:val="19"/>
            <w:lang w:val="sk-SK"/>
          </w:rPr>
          <w:t>Nadobudnutím právoplatnosti tohto rozhodnutia podľa § 52 ods. 1 zák. č. 71/1967 Zb. o správnom konaní (Správny poriadok</w:t>
        </w:r>
        <w:r w:rsidR="00B6766B">
          <w:rPr>
            <w:rFonts w:ascii="Arial" w:hAnsi="Arial" w:cs="Arial"/>
            <w:sz w:val="19"/>
            <w:szCs w:val="19"/>
            <w:lang w:val="sk-SK"/>
          </w:rPr>
          <w:t xml:space="preserve">) v znení neskorších predpisov </w:t>
        </w:r>
        <w:r w:rsidR="00B6766B" w:rsidRPr="00485605">
          <w:rPr>
            <w:rFonts w:ascii="Arial" w:hAnsi="Arial" w:cs="Arial"/>
            <w:sz w:val="19"/>
            <w:szCs w:val="19"/>
            <w:lang w:val="sk-SK"/>
          </w:rPr>
          <w:t>nadobúda toto rozhodnutie účinnosť a Žiadateľ sa ďalej</w:t>
        </w:r>
        <w:r w:rsidR="00B6766B">
          <w:rPr>
            <w:rFonts w:ascii="Arial" w:hAnsi="Arial" w:cs="Arial"/>
            <w:sz w:val="19"/>
            <w:szCs w:val="19"/>
            <w:lang w:val="sk-SK"/>
          </w:rPr>
          <w:t xml:space="preserve"> </w:t>
        </w:r>
        <w:r w:rsidR="00B6766B" w:rsidRPr="00485605">
          <w:rPr>
            <w:rFonts w:ascii="Arial" w:hAnsi="Arial" w:cs="Arial"/>
            <w:sz w:val="19"/>
            <w:szCs w:val="19"/>
            <w:lang w:val="sk-SK"/>
          </w:rPr>
          <w:t>označuje ako Prijímateľ.</w:t>
        </w:r>
        <w:r w:rsidR="00B6766B">
          <w:rPr>
            <w:rFonts w:ascii="Arial" w:hAnsi="Arial" w:cs="Arial"/>
            <w:sz w:val="19"/>
            <w:szCs w:val="19"/>
            <w:lang w:val="sk-SK"/>
          </w:rPr>
          <w:t xml:space="preserve"> Z uvedeného vyplýva, že rozhodnutia o schválení ŽoNFP je  právoplatné, ak proti nemu nie je možné dať odvolanie. </w:t>
        </w:r>
        <w:r w:rsidR="00B6766B" w:rsidRPr="003E5912">
          <w:rPr>
            <w:rFonts w:ascii="Arial" w:hAnsi="Arial" w:cs="Arial"/>
            <w:sz w:val="19"/>
            <w:szCs w:val="19"/>
            <w:lang w:val="sk-SK"/>
          </w:rPr>
          <w:t xml:space="preserve">Proti tomuto rozhodnutiu je v súlade s § 22 zákona o príspevku z EŠIF možné podať odvolanie </w:t>
        </w:r>
        <w:r w:rsidR="00B6766B" w:rsidRPr="003A71F3">
          <w:rPr>
            <w:rFonts w:ascii="Arial" w:hAnsi="Arial" w:cs="Arial"/>
            <w:sz w:val="19"/>
            <w:szCs w:val="19"/>
            <w:lang w:val="sk-SK"/>
          </w:rPr>
          <w:t xml:space="preserve"> do 10 pracovných dní odo </w:t>
        </w:r>
        <w:r w:rsidR="00B6766B">
          <w:rPr>
            <w:rFonts w:ascii="Arial" w:hAnsi="Arial" w:cs="Arial"/>
            <w:sz w:val="19"/>
            <w:szCs w:val="19"/>
            <w:lang w:val="sk-SK"/>
          </w:rPr>
          <w:t xml:space="preserve">dňa doručenia tohto rozhodnutia, pričom </w:t>
        </w:r>
        <w:r w:rsidR="00B6766B">
          <w:rPr>
            <w:rFonts w:ascii="ITCBookmanEE" w:hAnsi="ITCBookmanEE" w:cs="ITCBookmanEE"/>
            <w:color w:val="231F20"/>
            <w:sz w:val="19"/>
            <w:szCs w:val="19"/>
            <w:lang w:val="sk-SK"/>
          </w:rPr>
          <w:t xml:space="preserve">žiadateľ </w:t>
        </w:r>
        <w:r w:rsidR="00B6766B">
          <w:rPr>
            <w:rFonts w:ascii="Arial" w:hAnsi="Arial" w:cs="Arial"/>
            <w:sz w:val="19"/>
            <w:szCs w:val="19"/>
            <w:lang w:val="sk-SK"/>
          </w:rPr>
          <w:t xml:space="preserve">sa </w:t>
        </w:r>
        <w:r w:rsidR="00B6766B" w:rsidRPr="003E5912">
          <w:rPr>
            <w:rFonts w:ascii="Arial" w:hAnsi="Arial" w:cs="Arial"/>
            <w:sz w:val="19"/>
            <w:szCs w:val="19"/>
            <w:lang w:val="sk-SK"/>
          </w:rPr>
          <w:t>môže písomne</w:t>
        </w:r>
        <w:r w:rsidR="00B6766B">
          <w:rPr>
            <w:rFonts w:ascii="ITCBookmanEE" w:hAnsi="ITCBookmanEE" w:cs="ITCBookmanEE"/>
            <w:color w:val="231F20"/>
            <w:sz w:val="19"/>
            <w:szCs w:val="19"/>
            <w:lang w:val="sk-SK"/>
          </w:rPr>
          <w:t xml:space="preserve"> u poskytovateľa práva na odvolanie vzdať.</w:t>
        </w:r>
      </w:ins>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650" w:name="_Toc440355027"/>
      <w:bookmarkStart w:id="651" w:name="_Toc440374966"/>
      <w:bookmarkStart w:id="652" w:name="_Toc440634450"/>
      <w:bookmarkStart w:id="653" w:name="_Toc440355028"/>
      <w:bookmarkStart w:id="654" w:name="_Toc440374967"/>
      <w:bookmarkStart w:id="655" w:name="_Toc440634451"/>
      <w:bookmarkStart w:id="656" w:name="_Toc440355029"/>
      <w:bookmarkStart w:id="657" w:name="_Toc440374968"/>
      <w:bookmarkStart w:id="658" w:name="_Toc440634452"/>
      <w:bookmarkStart w:id="659" w:name="_Toc440355030"/>
      <w:bookmarkStart w:id="660" w:name="_Toc440374969"/>
      <w:bookmarkStart w:id="661" w:name="_Toc440634453"/>
      <w:bookmarkStart w:id="662" w:name="_Toc440355031"/>
      <w:bookmarkStart w:id="663" w:name="_Toc440374970"/>
      <w:bookmarkStart w:id="664" w:name="_Toc440634454"/>
      <w:bookmarkStart w:id="665" w:name="_Toc440355032"/>
      <w:bookmarkStart w:id="666" w:name="_Toc440374971"/>
      <w:bookmarkStart w:id="667" w:name="_Toc440634455"/>
      <w:bookmarkStart w:id="668" w:name="_Toc440355033"/>
      <w:bookmarkStart w:id="669" w:name="_Toc440374972"/>
      <w:bookmarkStart w:id="670" w:name="_Toc440634456"/>
      <w:bookmarkStart w:id="671" w:name="_Toc440355034"/>
      <w:bookmarkStart w:id="672" w:name="_Toc440374973"/>
      <w:bookmarkStart w:id="673" w:name="_Toc440634457"/>
      <w:bookmarkStart w:id="674" w:name="_Toc417132523"/>
      <w:bookmarkStart w:id="675" w:name="_Toc417648938"/>
      <w:bookmarkStart w:id="676" w:name="_Toc440355035"/>
      <w:bookmarkStart w:id="677" w:name="_Toc440375358"/>
      <w:bookmarkStart w:id="678" w:name="_Toc458432944"/>
      <w:bookmarkStart w:id="679" w:name="_Toc458515696"/>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674"/>
      <w:bookmarkEnd w:id="675"/>
      <w:bookmarkEnd w:id="676"/>
      <w:bookmarkEnd w:id="677"/>
      <w:bookmarkEnd w:id="678"/>
      <w:bookmarkEnd w:id="679"/>
    </w:p>
    <w:p w14:paraId="55B75C3D" w14:textId="3F3FCCB6" w:rsidR="00FA7A4F" w:rsidRPr="00FA7A4F" w:rsidRDefault="00FA7A4F" w:rsidP="00FA7A4F">
      <w:pPr>
        <w:pStyle w:val="Nadpis2"/>
        <w:spacing w:line="480" w:lineRule="auto"/>
        <w:rPr>
          <w:rFonts w:ascii="Arial" w:hAnsi="Arial" w:cs="Arial"/>
          <w:b/>
          <w:szCs w:val="24"/>
          <w:lang w:val="sk-SK"/>
        </w:rPr>
      </w:pPr>
      <w:bookmarkStart w:id="680" w:name="_Toc458515697"/>
      <w:r w:rsidRPr="00FA7A4F">
        <w:rPr>
          <w:rFonts w:ascii="Arial" w:hAnsi="Arial" w:cs="Arial"/>
          <w:b/>
          <w:szCs w:val="24"/>
          <w:lang w:val="sk-SK"/>
        </w:rPr>
        <w:t>7.1 Žiadateľ (potenciálny prijímateľ)</w:t>
      </w:r>
      <w:bookmarkEnd w:id="680"/>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681"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681"/>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682" w:name="_Toc440355038"/>
      <w:bookmarkStart w:id="683" w:name="_Toc440375361"/>
      <w:bookmarkStart w:id="684" w:name="_Toc458432947"/>
      <w:bookmarkStart w:id="685" w:name="_Toc458515699"/>
      <w:r w:rsidRPr="00400B1E">
        <w:rPr>
          <w:b/>
          <w:lang w:val="sk-SK"/>
        </w:rPr>
        <w:t>7.3</w:t>
      </w:r>
      <w:r>
        <w:rPr>
          <w:b/>
          <w:lang w:val="sk-SK"/>
        </w:rPr>
        <w:tab/>
      </w:r>
      <w:r w:rsidR="009408CE" w:rsidRPr="00400B1E">
        <w:rPr>
          <w:b/>
          <w:lang w:val="sk-SK"/>
        </w:rPr>
        <w:t>Na úrovni RO</w:t>
      </w:r>
      <w:bookmarkEnd w:id="682"/>
      <w:bookmarkEnd w:id="683"/>
      <w:bookmarkEnd w:id="684"/>
      <w:bookmarkEnd w:id="685"/>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o zozname projektov, ktorý je aktualizovaný v mesačnom intervale v *.cvs alebo *.xml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86" w:name="_Toc440372893"/>
      <w:bookmarkStart w:id="687" w:name="_Toc440375362"/>
      <w:bookmarkStart w:id="688" w:name="_Toc458432948"/>
      <w:bookmarkStart w:id="689" w:name="_Toc458515700"/>
      <w:bookmarkStart w:id="690" w:name="_Toc440355039"/>
      <w:r w:rsidRPr="000706F2">
        <w:rPr>
          <w:rFonts w:ascii="Arial" w:hAnsi="Arial" w:cs="Arial"/>
          <w:i w:val="0"/>
          <w:lang w:val="sk-SK"/>
        </w:rPr>
        <w:lastRenderedPageBreak/>
        <w:t>Prechodné a záverečné ustanovenia</w:t>
      </w:r>
      <w:bookmarkEnd w:id="686"/>
      <w:bookmarkEnd w:id="687"/>
      <w:bookmarkEnd w:id="688"/>
      <w:bookmarkEnd w:id="689"/>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691" w:name="_Toc440375363"/>
      <w:bookmarkStart w:id="692" w:name="_Toc458432949"/>
      <w:bookmarkStart w:id="693" w:name="_Toc458515701"/>
      <w:r w:rsidRPr="000706F2">
        <w:rPr>
          <w:i w:val="0"/>
          <w:lang w:val="sk-SK"/>
        </w:rPr>
        <w:lastRenderedPageBreak/>
        <w:t>Prílohy</w:t>
      </w:r>
      <w:bookmarkEnd w:id="690"/>
      <w:bookmarkEnd w:id="691"/>
      <w:bookmarkEnd w:id="692"/>
      <w:bookmarkEnd w:id="693"/>
    </w:p>
    <w:p w14:paraId="381D4C05" w14:textId="65783A9E"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781BE257" w:rsidR="00922460" w:rsidRDefault="00C17AB2" w:rsidP="00313210">
      <w:pPr>
        <w:pStyle w:val="Default"/>
        <w:numPr>
          <w:ilvl w:val="0"/>
          <w:numId w:val="40"/>
        </w:numPr>
        <w:spacing w:before="120" w:after="120" w:line="288" w:lineRule="auto"/>
        <w:ind w:left="714" w:hanging="357"/>
        <w:jc w:val="both"/>
        <w:rPr>
          <w:ins w:id="694" w:author="Branislav Horák" w:date="2017-04-07T10:17:00Z"/>
          <w:rFonts w:ascii="Arial" w:eastAsiaTheme="minorHAnsi" w:hAnsi="Arial" w:cs="Arial"/>
          <w:color w:val="auto"/>
          <w:sz w:val="19"/>
          <w:szCs w:val="19"/>
          <w:lang w:val="sk-SK"/>
        </w:rPr>
      </w:pPr>
      <w:ins w:id="695" w:author="Branislav Horák" w:date="2017-04-07T10:17:00Z">
        <w:r>
          <w:rPr>
            <w:rFonts w:ascii="Arial" w:eastAsiaTheme="minorHAnsi" w:hAnsi="Arial" w:cs="Arial"/>
            <w:color w:val="auto"/>
            <w:sz w:val="19"/>
            <w:szCs w:val="19"/>
            <w:lang w:val="sk-SK"/>
          </w:rPr>
          <w:t xml:space="preserve">5a - </w:t>
        </w:r>
      </w:ins>
      <w:r w:rsidR="00922460">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sidR="00922460">
        <w:rPr>
          <w:rFonts w:ascii="Arial" w:eastAsiaTheme="minorHAnsi" w:hAnsi="Arial" w:cs="Arial"/>
          <w:color w:val="auto"/>
          <w:sz w:val="19"/>
          <w:szCs w:val="19"/>
          <w:lang w:val="sk-SK"/>
        </w:rPr>
        <w:t>paušálna sadzba</w:t>
      </w:r>
      <w:ins w:id="696" w:author="Branislav Horák" w:date="2017-04-07T10:17:00Z">
        <w:r>
          <w:rPr>
            <w:rFonts w:ascii="Arial" w:eastAsiaTheme="minorHAnsi" w:hAnsi="Arial" w:cs="Arial"/>
            <w:color w:val="auto"/>
            <w:sz w:val="19"/>
            <w:szCs w:val="19"/>
            <w:lang w:val="sk-SK"/>
          </w:rPr>
          <w:t xml:space="preserve"> </w:t>
        </w:r>
      </w:ins>
      <w:ins w:id="697" w:author="Branislav Horák" w:date="2017-04-07T10:18:00Z">
        <w:r>
          <w:rPr>
            <w:rFonts w:ascii="Arial" w:eastAsiaTheme="minorHAnsi" w:hAnsi="Arial" w:cs="Arial"/>
            <w:color w:val="auto"/>
            <w:sz w:val="19"/>
            <w:szCs w:val="19"/>
            <w:lang w:val="sk-SK"/>
          </w:rPr>
          <w:t>–</w:t>
        </w:r>
      </w:ins>
      <w:ins w:id="698" w:author="Branislav Horák" w:date="2017-04-07T10:17:00Z">
        <w:r>
          <w:rPr>
            <w:rFonts w:ascii="Arial" w:eastAsiaTheme="minorHAnsi" w:hAnsi="Arial" w:cs="Arial"/>
            <w:color w:val="auto"/>
            <w:sz w:val="19"/>
            <w:szCs w:val="19"/>
            <w:lang w:val="sk-SK"/>
          </w:rPr>
          <w:t xml:space="preserve"> národné </w:t>
        </w:r>
      </w:ins>
      <w:ins w:id="699" w:author="Branislav Horák" w:date="2017-04-07T10:18:00Z">
        <w:r>
          <w:rPr>
            <w:rFonts w:ascii="Arial" w:eastAsiaTheme="minorHAnsi" w:hAnsi="Arial" w:cs="Arial"/>
            <w:color w:val="auto"/>
            <w:sz w:val="19"/>
            <w:szCs w:val="19"/>
            <w:lang w:val="sk-SK"/>
          </w:rPr>
          <w:t>projekty</w:t>
        </w:r>
      </w:ins>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ins w:id="700" w:author="Branislav Horák" w:date="2017-04-07T10:17:00Z">
        <w:r>
          <w:rPr>
            <w:rFonts w:ascii="Arial" w:eastAsiaTheme="minorHAnsi" w:hAnsi="Arial" w:cs="Arial"/>
            <w:color w:val="auto"/>
            <w:sz w:val="19"/>
            <w:szCs w:val="19"/>
            <w:lang w:val="sk-SK"/>
          </w:rPr>
          <w:t>5b - Rozpočet projektu-paušálna sadzba – dopytovo orientované projekty</w:t>
        </w:r>
      </w:ins>
    </w:p>
    <w:p w14:paraId="3203F9C4" w14:textId="479C7936" w:rsidR="003B7C6D" w:rsidRDefault="003B7C6D" w:rsidP="00313210">
      <w:pPr>
        <w:pStyle w:val="Default"/>
        <w:numPr>
          <w:ilvl w:val="0"/>
          <w:numId w:val="40"/>
        </w:numPr>
        <w:spacing w:before="120" w:after="120" w:line="288" w:lineRule="auto"/>
        <w:ind w:left="714" w:hanging="357"/>
        <w:jc w:val="both"/>
        <w:rPr>
          <w:ins w:id="701" w:author="Rudolf Hrudkay" w:date="2017-05-11T14:39:00Z"/>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6031EEC7" w14:textId="6DF86D61" w:rsidR="005B7230" w:rsidRPr="000706F2"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ins w:id="702" w:author="Rudolf Hrudkay" w:date="2017-05-11T14:39:00Z">
        <w:r w:rsidRPr="005B7230">
          <w:rPr>
            <w:rFonts w:ascii="Arial" w:eastAsiaTheme="minorHAnsi" w:hAnsi="Arial" w:cs="Arial"/>
            <w:color w:val="auto"/>
            <w:sz w:val="19"/>
            <w:szCs w:val="19"/>
            <w:lang w:val="sk-SK"/>
          </w:rPr>
          <w:t xml:space="preserve">Príklady oprávnených a neoprávnených </w:t>
        </w:r>
      </w:ins>
      <w:ins w:id="703" w:author="Rudolf Hrudkay" w:date="2017-05-11T14:40:00Z">
        <w:r>
          <w:rPr>
            <w:rFonts w:ascii="Arial" w:eastAsiaTheme="minorHAnsi" w:hAnsi="Arial" w:cs="Arial"/>
            <w:color w:val="auto"/>
            <w:sz w:val="19"/>
            <w:szCs w:val="19"/>
            <w:lang w:val="sk-SK"/>
          </w:rPr>
          <w:t xml:space="preserve">ostatných </w:t>
        </w:r>
      </w:ins>
      <w:ins w:id="704" w:author="Rudolf Hrudkay" w:date="2017-05-11T14:39:00Z">
        <w:r w:rsidRPr="005B7230">
          <w:rPr>
            <w:rFonts w:ascii="Arial" w:eastAsiaTheme="minorHAnsi" w:hAnsi="Arial" w:cs="Arial"/>
            <w:color w:val="auto"/>
            <w:sz w:val="19"/>
            <w:szCs w:val="19"/>
            <w:lang w:val="sk-SK"/>
          </w:rPr>
          <w:t>nákladov pre účely dopytovo</w:t>
        </w:r>
        <w:r>
          <w:rPr>
            <w:rFonts w:ascii="Arial" w:eastAsiaTheme="minorHAnsi" w:hAnsi="Arial" w:cs="Arial"/>
            <w:color w:val="auto"/>
            <w:sz w:val="19"/>
            <w:szCs w:val="19"/>
            <w:lang w:val="sk-SK"/>
          </w:rPr>
          <w:t xml:space="preserve"> – </w:t>
        </w:r>
        <w:r w:rsidRPr="005B7230">
          <w:rPr>
            <w:rFonts w:ascii="Arial" w:eastAsiaTheme="minorHAnsi" w:hAnsi="Arial" w:cs="Arial"/>
            <w:color w:val="auto"/>
            <w:sz w:val="19"/>
            <w:szCs w:val="19"/>
            <w:lang w:val="sk-SK"/>
          </w:rPr>
          <w:t>orientovaných</w:t>
        </w:r>
        <w:r>
          <w:rPr>
            <w:rFonts w:ascii="Arial" w:eastAsiaTheme="minorHAnsi" w:hAnsi="Arial" w:cs="Arial"/>
            <w:color w:val="auto"/>
            <w:sz w:val="19"/>
            <w:szCs w:val="19"/>
            <w:lang w:val="sk-SK"/>
          </w:rPr>
          <w:t xml:space="preserve"> projektov</w:t>
        </w:r>
      </w:ins>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A86D0F" w14:textId="77777777" w:rsidR="008A14B3" w:rsidRDefault="008A14B3">
      <w:r>
        <w:separator/>
      </w:r>
    </w:p>
    <w:p w14:paraId="026C978B" w14:textId="77777777" w:rsidR="008A14B3" w:rsidRDefault="008A14B3"/>
  </w:endnote>
  <w:endnote w:type="continuationSeparator" w:id="0">
    <w:p w14:paraId="2BD18003" w14:textId="77777777" w:rsidR="008A14B3" w:rsidRDefault="008A14B3">
      <w:r>
        <w:continuationSeparator/>
      </w:r>
    </w:p>
    <w:p w14:paraId="1F28C5AA" w14:textId="77777777" w:rsidR="008A14B3" w:rsidRDefault="008A14B3"/>
  </w:endnote>
  <w:endnote w:type="continuationNotice" w:id="1">
    <w:p w14:paraId="2F0D0A59" w14:textId="77777777" w:rsidR="008A14B3" w:rsidRDefault="008A14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8A14B3" w:rsidRPr="004B1810" w:rsidRDefault="008A14B3" w:rsidP="00646F25">
        <w:pPr>
          <w:tabs>
            <w:tab w:val="left" w:pos="709"/>
            <w:tab w:val="center" w:pos="4703"/>
            <w:tab w:val="right" w:pos="9406"/>
          </w:tabs>
          <w:jc w:val="center"/>
          <w:rPr>
            <w:b/>
            <w:sz w:val="16"/>
            <w:lang w:val="sk-SK"/>
          </w:rPr>
        </w:pPr>
      </w:p>
      <w:p w14:paraId="15B0D02E" w14:textId="22B85AA1" w:rsidR="008A14B3" w:rsidRDefault="008A14B3">
        <w:pPr>
          <w:pStyle w:val="Pta"/>
          <w:jc w:val="right"/>
        </w:pPr>
        <w:r>
          <w:fldChar w:fldCharType="begin"/>
        </w:r>
        <w:r>
          <w:instrText xml:space="preserve"> PAGE   \* MERGEFORMAT </w:instrText>
        </w:r>
        <w:r>
          <w:fldChar w:fldCharType="separate"/>
        </w:r>
        <w:r w:rsidR="004F5657">
          <w:rPr>
            <w:noProof/>
          </w:rPr>
          <w:t>8</w:t>
        </w:r>
        <w:r>
          <w:rPr>
            <w:noProof/>
          </w:rPr>
          <w:fldChar w:fldCharType="end"/>
        </w:r>
      </w:p>
    </w:sdtContent>
  </w:sdt>
  <w:p w14:paraId="15B0D02F" w14:textId="77777777" w:rsidR="008A14B3" w:rsidRPr="003530AF" w:rsidRDefault="008A14B3"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E9469" w14:textId="77777777" w:rsidR="008A14B3" w:rsidRDefault="008A14B3">
      <w:r>
        <w:separator/>
      </w:r>
    </w:p>
    <w:p w14:paraId="63B053B0" w14:textId="77777777" w:rsidR="008A14B3" w:rsidRDefault="008A14B3"/>
  </w:footnote>
  <w:footnote w:type="continuationSeparator" w:id="0">
    <w:p w14:paraId="2DA380EB" w14:textId="77777777" w:rsidR="008A14B3" w:rsidRDefault="008A14B3">
      <w:r>
        <w:continuationSeparator/>
      </w:r>
    </w:p>
    <w:p w14:paraId="74958C90" w14:textId="77777777" w:rsidR="008A14B3" w:rsidRDefault="008A14B3"/>
  </w:footnote>
  <w:footnote w:type="continuationNotice" w:id="1">
    <w:p w14:paraId="7BB4C90C" w14:textId="77777777" w:rsidR="008A14B3" w:rsidRDefault="008A14B3"/>
  </w:footnote>
  <w:footnote w:id="2">
    <w:p w14:paraId="15B0D038" w14:textId="77777777" w:rsidR="008A14B3" w:rsidRPr="007F7349" w:rsidRDefault="008A14B3"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8A14B3" w:rsidRPr="007F7349" w:rsidRDefault="008A14B3"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8A14B3" w:rsidRPr="007708E2" w:rsidRDefault="008A14B3"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8A14B3" w:rsidRPr="00A01473" w:rsidRDefault="008A14B3"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17719E13" w:rsidR="008A14B3" w:rsidRPr="0000364A" w:rsidRDefault="008A14B3"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3 mesiace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8A14B3" w:rsidRPr="00A01473" w:rsidRDefault="008A14B3"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8A14B3" w:rsidRPr="00095609" w:rsidRDefault="008A14B3" w:rsidP="0043167F">
      <w:pPr>
        <w:pStyle w:val="Textpoznmkypodiarou"/>
        <w:spacing w:after="0"/>
        <w:jc w:val="both"/>
        <w:rPr>
          <w:color w:val="000000"/>
          <w:lang w:val="sk-SK"/>
        </w:rPr>
      </w:pPr>
    </w:p>
  </w:footnote>
  <w:footnote w:id="8">
    <w:p w14:paraId="15B0D03C" w14:textId="77777777" w:rsidR="008A14B3" w:rsidRPr="00FC5FD7" w:rsidRDefault="008A14B3"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9">
    <w:p w14:paraId="15B0D03D" w14:textId="77777777" w:rsidR="008A14B3" w:rsidRPr="006E4CC8" w:rsidRDefault="008A14B3"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8A14B3" w:rsidRPr="00F02256" w:rsidRDefault="008A14B3"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8A14B3" w:rsidRPr="00F02256" w:rsidRDefault="008A14B3"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8A14B3" w:rsidRPr="00F02256" w:rsidRDefault="008A14B3"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8A14B3" w:rsidRDefault="008A14B3"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8A14B3" w:rsidRPr="00A37BAC" w:rsidRDefault="008A14B3" w:rsidP="00C22E41">
      <w:pPr>
        <w:pStyle w:val="Textpoznmkypodiarou"/>
        <w:tabs>
          <w:tab w:val="left" w:pos="284"/>
        </w:tabs>
        <w:spacing w:after="0" w:line="240" w:lineRule="auto"/>
        <w:ind w:left="284" w:hanging="284"/>
        <w:jc w:val="both"/>
        <w:rPr>
          <w:lang w:val="sk-SK"/>
        </w:rPr>
      </w:pPr>
    </w:p>
  </w:footnote>
  <w:footnote w:id="10">
    <w:p w14:paraId="15B0D042" w14:textId="77777777" w:rsidR="008A14B3" w:rsidRPr="007F7349" w:rsidRDefault="008A14B3"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8A14B3" w:rsidRPr="00CB17BC" w:rsidRDefault="008A14B3"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8A14B3" w:rsidRPr="00FC5FD7" w:rsidRDefault="008A14B3"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8A14B3" w:rsidRPr="002B3DE0" w:rsidRDefault="008A14B3"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8A14B3" w:rsidRPr="0050335B" w:rsidRDefault="008A14B3" w:rsidP="002B3DE0">
      <w:pPr>
        <w:pStyle w:val="Textpoznmkypodiarou"/>
        <w:rPr>
          <w:sz w:val="20"/>
          <w:lang w:val="sk-SK" w:eastAsia="cs-CZ"/>
        </w:rPr>
      </w:pPr>
    </w:p>
  </w:footnote>
  <w:footnote w:id="14">
    <w:p w14:paraId="15B0D046" w14:textId="3F4F0233" w:rsidR="008A14B3" w:rsidRPr="005E07D4" w:rsidRDefault="008A14B3"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5B7230" w:rsidRPr="005E07D4" w:rsidRDefault="005B7230" w:rsidP="005B7230">
      <w:pPr>
        <w:pStyle w:val="Textpoznmkypodiarou"/>
        <w:rPr>
          <w:ins w:id="231" w:author="Rudolf Hrudkay" w:date="2017-05-11T14:37:00Z"/>
          <w:lang w:val="sk-SK"/>
        </w:rPr>
      </w:pPr>
      <w:ins w:id="232" w:author="Rudolf Hrudkay" w:date="2017-05-11T14:37:00Z">
        <w:r w:rsidRPr="005E07D4">
          <w:rPr>
            <w:rStyle w:val="Odkaznapoznmkupodiarou"/>
            <w:lang w:val="sk-SK"/>
          </w:rPr>
          <w:footnoteRef/>
        </w:r>
        <w:r w:rsidRPr="005E07D4">
          <w:rPr>
            <w:lang w:val="sk-SK"/>
          </w:rPr>
          <w:t xml:space="preserve"> Pr</w:t>
        </w:r>
        <w:r>
          <w:rPr>
            <w:lang w:val="sk-SK"/>
          </w:rPr>
          <w:t xml:space="preserve">íklady oprávnených a neoprávnených </w:t>
        </w:r>
      </w:ins>
      <w:ins w:id="233" w:author="Rudolf Hrudkay" w:date="2017-05-11T14:40:00Z">
        <w:r>
          <w:rPr>
            <w:lang w:val="sk-SK"/>
          </w:rPr>
          <w:t xml:space="preserve">ostatných </w:t>
        </w:r>
      </w:ins>
      <w:ins w:id="234" w:author="Rudolf Hrudkay" w:date="2017-05-11T14:39:00Z">
        <w:r>
          <w:rPr>
            <w:lang w:val="sk-SK"/>
          </w:rPr>
          <w:t>nákladov</w:t>
        </w:r>
      </w:ins>
      <w:ins w:id="235" w:author="Rudolf Hrudkay" w:date="2017-05-11T14:37:00Z">
        <w:r>
          <w:rPr>
            <w:lang w:val="sk-SK"/>
          </w:rPr>
          <w:t xml:space="preserve"> pre účely dopytovo-orientovaných </w:t>
        </w:r>
      </w:ins>
      <w:ins w:id="236" w:author="Rudolf Hrudkay" w:date="2017-05-11T14:40:00Z">
        <w:r>
          <w:rPr>
            <w:lang w:val="sk-SK"/>
          </w:rPr>
          <w:t>projektov</w:t>
        </w:r>
      </w:ins>
      <w:ins w:id="237" w:author="Rudolf Hrudkay" w:date="2017-05-11T14:38:00Z">
        <w:r>
          <w:rPr>
            <w:lang w:val="sk-SK"/>
          </w:rPr>
          <w:t xml:space="preserve"> sú uvedené v prílohe č. 7</w:t>
        </w:r>
      </w:ins>
      <w:ins w:id="238" w:author="Rudolf Hrudkay" w:date="2017-05-11T14:37:00Z">
        <w:r>
          <w:rPr>
            <w:lang w:val="sk-SK"/>
          </w:rPr>
          <w:t>.</w:t>
        </w:r>
        <w:r w:rsidRPr="005E07D4">
          <w:rPr>
            <w:lang w:val="sk-SK"/>
          </w:rPr>
          <w:t xml:space="preserve">  </w:t>
        </w:r>
      </w:ins>
    </w:p>
  </w:footnote>
  <w:footnote w:id="16">
    <w:p w14:paraId="32057C37" w14:textId="77777777" w:rsidR="008A14B3" w:rsidRPr="0048632E" w:rsidRDefault="008A14B3"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8A14B3" w:rsidRPr="0048632E" w:rsidRDefault="008A14B3"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8A14B3" w:rsidRPr="0048632E" w:rsidRDefault="008A14B3"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8A14B3" w:rsidRPr="0048632E" w:rsidRDefault="008A14B3"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0BB0BC1" w14:textId="77777777" w:rsidR="008A14B3" w:rsidRPr="0048632E" w:rsidRDefault="008A14B3" w:rsidP="00C22E41">
      <w:pPr>
        <w:pStyle w:val="Bulletslevel1"/>
        <w:numPr>
          <w:ilvl w:val="0"/>
          <w:numId w:val="0"/>
        </w:numPr>
        <w:spacing w:before="0" w:after="0"/>
        <w:jc w:val="both"/>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7777777" w:rsidR="008A14B3" w:rsidRPr="0048632E" w:rsidRDefault="008A14B3" w:rsidP="00023EDC">
      <w:pPr>
        <w:pStyle w:val="Bulletslevel1"/>
        <w:numPr>
          <w:ilvl w:val="0"/>
          <w:numId w:val="0"/>
        </w:numPr>
        <w:spacing w:before="0" w:line="288" w:lineRule="auto"/>
        <w:jc w:val="both"/>
        <w:rPr>
          <w:sz w:val="16"/>
          <w:szCs w:val="16"/>
          <w:lang w:val="sk-SK"/>
        </w:rPr>
      </w:pPr>
    </w:p>
    <w:p w14:paraId="3B3D7A52" w14:textId="77777777" w:rsidR="008A14B3" w:rsidRPr="0048632E" w:rsidRDefault="008A14B3" w:rsidP="00023EDC">
      <w:pPr>
        <w:pStyle w:val="Textpoznmkypodiarou"/>
        <w:rPr>
          <w:lang w:val="sk-SK"/>
        </w:rPr>
      </w:pPr>
    </w:p>
  </w:footnote>
  <w:footnote w:id="17">
    <w:p w14:paraId="15B0D04A" w14:textId="77777777" w:rsidR="008A14B3" w:rsidRPr="00FF5CA0" w:rsidRDefault="008A14B3"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8">
    <w:p w14:paraId="15B0D04B" w14:textId="20F94405" w:rsidR="008A14B3" w:rsidRPr="00FF5CA0" w:rsidRDefault="008A14B3"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41644CFB" w14:textId="4B8AF86A" w:rsidR="008A14B3" w:rsidRPr="00616190" w:rsidRDefault="008A14B3"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0">
    <w:p w14:paraId="714B5412" w14:textId="74EDE451" w:rsidR="008A14B3" w:rsidRPr="00FF5CA0" w:rsidRDefault="008A14B3"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1">
    <w:p w14:paraId="1BC2FF64" w14:textId="188120F0" w:rsidR="008A14B3" w:rsidRPr="00941FF6" w:rsidRDefault="008A14B3"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ins w:id="529" w:author="Branislav Horák" w:date="2017-04-07T10:16:00Z">
        <w:r>
          <w:rPr>
            <w:rFonts w:ascii="Arial" w:eastAsia="Times New Roman" w:hAnsi="Arial" w:cs="Arial"/>
            <w:szCs w:val="16"/>
            <w:u w:val="single"/>
            <w:lang w:val="sk-SK" w:eastAsia="sk-SK"/>
          </w:rPr>
          <w:t>a resp. 5b</w:t>
        </w:r>
      </w:ins>
      <w:r w:rsidRPr="00941FF6">
        <w:rPr>
          <w:rFonts w:ascii="Arial" w:eastAsia="Times New Roman" w:hAnsi="Arial" w:cs="Arial"/>
          <w:szCs w:val="16"/>
          <w:u w:val="single"/>
          <w:lang w:val="sk-SK" w:eastAsia="sk-SK"/>
        </w:rPr>
        <w:t xml:space="preserve"> tejto príručky).</w:t>
      </w:r>
    </w:p>
  </w:footnote>
  <w:footnote w:id="22">
    <w:p w14:paraId="36CC39FA" w14:textId="20E0638D" w:rsidR="008A14B3" w:rsidRPr="00F02256" w:rsidRDefault="008A14B3"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3">
    <w:p w14:paraId="15B0D04D" w14:textId="7AA90D24" w:rsidR="008A14B3" w:rsidRPr="00FC5FD7" w:rsidRDefault="008A14B3"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4">
    <w:p w14:paraId="15B0D04E" w14:textId="1D4B3AFD" w:rsidR="008A14B3" w:rsidRPr="00FC5FD7" w:rsidRDefault="008A14B3"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5">
    <w:p w14:paraId="15B0D04F" w14:textId="77777777" w:rsidR="008A14B3" w:rsidRPr="00FC5FD7" w:rsidRDefault="008A14B3"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6">
    <w:p w14:paraId="4E5C156F" w14:textId="1D3E1890" w:rsidR="008A14B3" w:rsidRPr="005A22A5" w:rsidRDefault="008A14B3"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7">
    <w:p w14:paraId="4DF7F929" w14:textId="3314F99B" w:rsidR="008A14B3" w:rsidRPr="00FD5306" w:rsidRDefault="008A14B3"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8">
    <w:p w14:paraId="1BA037B4" w14:textId="7465A23B" w:rsidR="008A14B3" w:rsidRPr="0064130C" w:rsidRDefault="008A14B3"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29">
    <w:p w14:paraId="15B0D051" w14:textId="24E9087C" w:rsidR="008A14B3" w:rsidRPr="00781464" w:rsidRDefault="008A14B3"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0">
    <w:p w14:paraId="15B0D053" w14:textId="4BD47FC9" w:rsidR="008A14B3" w:rsidRPr="00217126" w:rsidRDefault="008A14B3"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1">
    <w:p w14:paraId="6ED52614" w14:textId="718C20BD" w:rsidR="008A14B3" w:rsidRPr="00A11896" w:rsidRDefault="008A14B3"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2">
    <w:p w14:paraId="15B0D054" w14:textId="63DA5B0B" w:rsidR="008A14B3" w:rsidRPr="00781464" w:rsidRDefault="008A14B3"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3">
    <w:p w14:paraId="15B0D057" w14:textId="77777777" w:rsidR="008A14B3" w:rsidRPr="00781464" w:rsidRDefault="008A14B3"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4">
    <w:p w14:paraId="1DF73A09" w14:textId="7CFBD96B" w:rsidR="008A14B3" w:rsidRPr="00965E93" w:rsidRDefault="008A14B3"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5">
    <w:p w14:paraId="15B0D058" w14:textId="3520F057" w:rsidR="008A14B3" w:rsidRPr="00781464" w:rsidRDefault="008A14B3"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6">
    <w:p w14:paraId="1104FAE7" w14:textId="5D595C64" w:rsidR="008A14B3" w:rsidRPr="006B39C5" w:rsidRDefault="008A14B3"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7">
    <w:p w14:paraId="6F252EC1" w14:textId="562578A6" w:rsidR="008A14B3" w:rsidRPr="006B39C5" w:rsidRDefault="008A14B3"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8">
    <w:p w14:paraId="61370CB0" w14:textId="25370A4A" w:rsidR="008A14B3" w:rsidRPr="00373D64" w:rsidRDefault="008A14B3"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9">
    <w:p w14:paraId="720D17A6" w14:textId="7292667F" w:rsidR="008A14B3" w:rsidRPr="003E064C" w:rsidRDefault="008A14B3"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8A14B3" w:rsidRPr="00095609" w:rsidRDefault="008A14B3" w:rsidP="00095609">
      <w:pPr>
        <w:pStyle w:val="Textpoznmkypodiarou"/>
        <w:spacing w:after="0"/>
        <w:jc w:val="both"/>
        <w:rPr>
          <w:lang w:val="sk-SK"/>
        </w:rPr>
      </w:pPr>
    </w:p>
  </w:footnote>
  <w:footnote w:id="40">
    <w:p w14:paraId="15B0D059" w14:textId="77777777" w:rsidR="008A14B3" w:rsidRPr="00781464" w:rsidRDefault="008A14B3"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1">
    <w:p w14:paraId="11DF192B" w14:textId="4BA7ECC3" w:rsidR="008A14B3" w:rsidRPr="00FA4BEA" w:rsidRDefault="008A14B3"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2">
    <w:p w14:paraId="15B0D05A" w14:textId="7947318F" w:rsidR="008A14B3" w:rsidRPr="00781464" w:rsidRDefault="008A14B3"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3">
    <w:p w14:paraId="5F465AFE" w14:textId="77777777" w:rsidR="008A14B3" w:rsidRPr="000906F9" w:rsidRDefault="008A14B3"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4">
    <w:p w14:paraId="7B1FDF60" w14:textId="6901DE14" w:rsidR="008A14B3" w:rsidRPr="009E43CF" w:rsidRDefault="008A14B3"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5">
    <w:p w14:paraId="392A5875" w14:textId="0224B09E" w:rsidR="008A14B3" w:rsidRPr="001277DD" w:rsidRDefault="008A14B3"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6">
    <w:p w14:paraId="6828B4BE" w14:textId="0DA23FBE" w:rsidR="008A14B3" w:rsidRPr="001277DD" w:rsidRDefault="008A14B3"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7">
    <w:p w14:paraId="13F3712B" w14:textId="6F4A16BE" w:rsidR="008A14B3" w:rsidRPr="001277DD" w:rsidRDefault="008A14B3"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8">
    <w:p w14:paraId="1E686EDE" w14:textId="337846B9" w:rsidR="008A14B3" w:rsidRPr="001277DD" w:rsidRDefault="008A14B3"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9">
    <w:p w14:paraId="79AAA795" w14:textId="580F03A9" w:rsidR="008A14B3" w:rsidRPr="001277DD" w:rsidRDefault="008A14B3"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0">
    <w:p w14:paraId="087549A4" w14:textId="77777777" w:rsidR="008A14B3" w:rsidRPr="00B842F0" w:rsidRDefault="008A14B3"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8A14B3" w:rsidRPr="00B842F0" w:rsidRDefault="008A14B3"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8A14B3" w:rsidRPr="00B842F0" w:rsidRDefault="008A14B3"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8A14B3" w:rsidRPr="00B842F0" w:rsidRDefault="008A14B3"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8A14B3" w:rsidRPr="00B842F0" w:rsidRDefault="008A14B3"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1">
    <w:p w14:paraId="31260C87" w14:textId="0DD21C91" w:rsidR="008A14B3" w:rsidRPr="00781464" w:rsidRDefault="008A14B3"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2">
    <w:p w14:paraId="00622873" w14:textId="7F0D9A81" w:rsidR="008A14B3" w:rsidRPr="00E313A0" w:rsidRDefault="008A14B3"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3">
    <w:p w14:paraId="40D95AE2" w14:textId="4584AF9D" w:rsidR="008A14B3" w:rsidRPr="00E313A0" w:rsidRDefault="008A14B3"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4">
    <w:p w14:paraId="6617070E" w14:textId="77777777" w:rsidR="008A14B3" w:rsidRPr="000906F9" w:rsidRDefault="008A14B3"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5">
    <w:p w14:paraId="1C7694DB" w14:textId="7336DB3B" w:rsidR="008A14B3" w:rsidRPr="000906F9" w:rsidRDefault="008A14B3"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6">
    <w:p w14:paraId="291DBE95" w14:textId="77777777" w:rsidR="008A14B3" w:rsidRPr="00FC5FD7" w:rsidRDefault="008A14B3"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7">
    <w:p w14:paraId="31437D07" w14:textId="77777777" w:rsidR="008A14B3" w:rsidRPr="006A1470" w:rsidRDefault="008A14B3"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8">
    <w:p w14:paraId="15B0D05F" w14:textId="003D1A60" w:rsidR="008A14B3" w:rsidRPr="00FC5FD7" w:rsidRDefault="008A14B3"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59">
    <w:p w14:paraId="05C7BE49" w14:textId="77777777" w:rsidR="008A14B3" w:rsidRPr="00B17F6F" w:rsidRDefault="008A14B3"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8A14B3" w:rsidRPr="00B17F6F" w:rsidRDefault="008A14B3"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8A14B3" w:rsidRPr="00781464" w:rsidRDefault="008A14B3" w:rsidP="00A571FE">
      <w:pPr>
        <w:pStyle w:val="Textpoznmkypodiarou"/>
        <w:spacing w:after="0"/>
        <w:jc w:val="both"/>
        <w:rPr>
          <w:lang w:val="sk-SK"/>
        </w:rPr>
      </w:pPr>
      <w:r w:rsidRPr="00B17F6F">
        <w:rPr>
          <w:lang w:val="sk-SK"/>
        </w:rPr>
        <w:t>oprávnené výdavky.</w:t>
      </w:r>
    </w:p>
  </w:footnote>
  <w:footnote w:id="60">
    <w:p w14:paraId="4E764AFB" w14:textId="77777777" w:rsidR="008A14B3" w:rsidRPr="00781464" w:rsidRDefault="008A14B3"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1">
    <w:p w14:paraId="15B0D066" w14:textId="2C05B0B8" w:rsidR="008A14B3" w:rsidRPr="001A480A" w:rsidRDefault="008A14B3"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2">
    <w:p w14:paraId="15B0D067" w14:textId="77777777" w:rsidR="008A14B3" w:rsidRPr="00B05B2F" w:rsidRDefault="008A14B3"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8A14B3" w:rsidRPr="00781464" w:rsidRDefault="008A14B3" w:rsidP="00380BFB">
      <w:pPr>
        <w:pStyle w:val="Textpoznmkypodiarou"/>
        <w:spacing w:after="0"/>
        <w:rPr>
          <w:lang w:val="sk-SK"/>
        </w:rPr>
      </w:pPr>
      <w:r w:rsidRPr="00B05B2F">
        <w:rPr>
          <w:lang w:val="sk-SK"/>
        </w:rPr>
        <w:t>potrebné dodržať preukázateľnosť vykonaných aktivít.</w:t>
      </w:r>
    </w:p>
  </w:footnote>
  <w:footnote w:id="63">
    <w:p w14:paraId="06E2ED90" w14:textId="43297A1D" w:rsidR="008A14B3" w:rsidRPr="004D6B4F" w:rsidRDefault="008A14B3"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4">
    <w:p w14:paraId="19B9D426" w14:textId="27258718" w:rsidR="008A14B3" w:rsidRPr="00781464" w:rsidRDefault="008A14B3"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5">
    <w:p w14:paraId="0817A4A1" w14:textId="1A855362" w:rsidR="008A14B3" w:rsidRPr="003429D2" w:rsidRDefault="008A14B3"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6">
    <w:p w14:paraId="15B0D06C" w14:textId="4DF46636" w:rsidR="008A14B3" w:rsidRPr="00781464" w:rsidRDefault="008A14B3"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7">
    <w:p w14:paraId="5383D546" w14:textId="42359601" w:rsidR="008A14B3" w:rsidRPr="0038758F" w:rsidRDefault="008A14B3"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68">
    <w:p w14:paraId="639E05D2" w14:textId="4F73C708" w:rsidR="008A14B3" w:rsidRPr="003429D2" w:rsidRDefault="008A14B3"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69">
    <w:p w14:paraId="475D37DC" w14:textId="3369C9B7" w:rsidR="008A14B3" w:rsidRPr="00461B6C" w:rsidRDefault="008A14B3"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0">
    <w:p w14:paraId="15B0D06D" w14:textId="241E334B" w:rsidR="008A14B3" w:rsidRPr="00781464" w:rsidRDefault="008A14B3"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1">
    <w:p w14:paraId="555C10EE" w14:textId="3E1D0518" w:rsidR="008A14B3" w:rsidRPr="00CA3187" w:rsidRDefault="008A14B3"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2">
    <w:p w14:paraId="15B0D06E" w14:textId="1432DF3D" w:rsidR="008A14B3" w:rsidRPr="00781464" w:rsidRDefault="008A14B3"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3">
    <w:p w14:paraId="2B276AB5" w14:textId="397ACCD9" w:rsidR="008A14B3" w:rsidRPr="00781464" w:rsidRDefault="008A14B3"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4">
    <w:p w14:paraId="755F241A" w14:textId="46ADDA99" w:rsidR="008A14B3" w:rsidRPr="008148BC" w:rsidRDefault="008A14B3"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5">
    <w:p w14:paraId="352BBF2C" w14:textId="0CC73BB3" w:rsidR="008A14B3" w:rsidRPr="004721E4" w:rsidRDefault="008A14B3"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6">
    <w:p w14:paraId="506C2239" w14:textId="5249F07B" w:rsidR="008A14B3" w:rsidRPr="00575B29" w:rsidRDefault="008A14B3"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77">
    <w:p w14:paraId="79FE0875" w14:textId="799B9032" w:rsidR="008A14B3" w:rsidRPr="00022FA0" w:rsidRDefault="008A14B3"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78">
    <w:p w14:paraId="577635DC" w14:textId="77777777" w:rsidR="008A14B3" w:rsidRPr="00781464" w:rsidRDefault="008A14B3"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79">
    <w:p w14:paraId="6CFD1AA0" w14:textId="77777777" w:rsidR="008A14B3" w:rsidRPr="00781464" w:rsidRDefault="008A14B3"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0">
    <w:p w14:paraId="44F366EF" w14:textId="77777777" w:rsidR="008A14B3" w:rsidRDefault="008A14B3"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1">
    <w:p w14:paraId="4A03CEAC" w14:textId="371180BE" w:rsidR="008A14B3" w:rsidRPr="00575B29" w:rsidRDefault="008A14B3"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2">
    <w:p w14:paraId="15B0D07C" w14:textId="0E8FE813" w:rsidR="008A14B3" w:rsidRPr="00781464" w:rsidRDefault="008A14B3"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3">
    <w:p w14:paraId="1306BB0F" w14:textId="60C18774" w:rsidR="008A14B3" w:rsidRPr="00CE0C11" w:rsidRDefault="008A14B3"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4">
    <w:p w14:paraId="76D67EC7" w14:textId="6F6AA112" w:rsidR="008A14B3" w:rsidRPr="00781464" w:rsidRDefault="008A14B3"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5">
    <w:p w14:paraId="225B6A27" w14:textId="77777777" w:rsidR="008A14B3" w:rsidRPr="00781464" w:rsidRDefault="008A14B3"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6">
    <w:p w14:paraId="15B0D088" w14:textId="77777777" w:rsidR="008A14B3" w:rsidRPr="000906F9" w:rsidRDefault="008A14B3"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7">
    <w:p w14:paraId="3416CD36" w14:textId="77777777" w:rsidR="008A14B3" w:rsidRPr="00B17F6F" w:rsidRDefault="008A14B3"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8A14B3" w:rsidRPr="00B17F6F" w:rsidRDefault="008A14B3"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8A14B3" w:rsidRPr="00781464" w:rsidRDefault="008A14B3" w:rsidP="007F5D12">
      <w:pPr>
        <w:pStyle w:val="Textpoznmkypodiarou"/>
        <w:spacing w:after="0"/>
        <w:jc w:val="both"/>
        <w:rPr>
          <w:lang w:val="sk-SK"/>
        </w:rPr>
      </w:pPr>
      <w:r w:rsidRPr="00B17F6F">
        <w:rPr>
          <w:lang w:val="sk-SK"/>
        </w:rPr>
        <w:t>oprávnené výdavky.</w:t>
      </w:r>
    </w:p>
  </w:footnote>
  <w:footnote w:id="88">
    <w:p w14:paraId="260E978A" w14:textId="75F238CE" w:rsidR="008A14B3" w:rsidRPr="008D099D" w:rsidRDefault="008A14B3"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89">
    <w:p w14:paraId="15B0D08D" w14:textId="77777777" w:rsidR="008A14B3" w:rsidRPr="00F30188" w:rsidRDefault="008A14B3"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0">
    <w:p w14:paraId="15B0D090" w14:textId="40BA5B11" w:rsidR="008A14B3" w:rsidRPr="00F13B43" w:rsidRDefault="008A14B3"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1">
    <w:p w14:paraId="4421A3B9" w14:textId="496A552C" w:rsidR="008A14B3" w:rsidRPr="00A03585" w:rsidRDefault="008A14B3"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2">
    <w:p w14:paraId="15B0D093" w14:textId="35E8D998" w:rsidR="008A14B3" w:rsidRPr="00545058" w:rsidRDefault="008A14B3"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3">
    <w:p w14:paraId="15B0D094" w14:textId="77777777" w:rsidR="008A14B3" w:rsidRPr="007F13B7" w:rsidRDefault="008A14B3"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4">
    <w:p w14:paraId="7D61FA3E" w14:textId="4226FD2F" w:rsidR="008A14B3" w:rsidRPr="00040949" w:rsidRDefault="008A14B3">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5">
    <w:p w14:paraId="15B0D095" w14:textId="77777777" w:rsidR="008A14B3" w:rsidRPr="00DE6A57" w:rsidRDefault="008A14B3"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6">
    <w:p w14:paraId="43FF3811" w14:textId="77777777" w:rsidR="002953BF" w:rsidRPr="006E6C72" w:rsidRDefault="002953BF" w:rsidP="002953BF">
      <w:pPr>
        <w:jc w:val="both"/>
        <w:rPr>
          <w:ins w:id="548" w:author="Milan Matovič" w:date="2017-05-11T10:18:00Z"/>
          <w:sz w:val="16"/>
          <w:szCs w:val="20"/>
          <w:lang w:val="sk-SK"/>
        </w:rPr>
      </w:pPr>
      <w:ins w:id="549" w:author="Milan Matovič" w:date="2017-05-11T10:18:00Z">
        <w:r w:rsidRPr="006E6C72">
          <w:rPr>
            <w:sz w:val="16"/>
            <w:lang w:val="sk-SK"/>
          </w:rPr>
          <w:footnoteRef/>
        </w:r>
        <w:r w:rsidRPr="006E6C72">
          <w:rPr>
            <w:sz w:val="16"/>
            <w:szCs w:val="20"/>
            <w:lang w:val="sk-SK"/>
          </w:rPr>
          <w:t xml:space="preserve"> RO pre OP EVS v dostatočnom časovom predstihu zverejní špecifikáciu adresy elektronickej schránky Poskytovateľa pre zabezpečenie procesu prijímania ŽoNFP v elektronickej forme na webovom svojom sídle </w:t>
        </w:r>
        <w:r w:rsidRPr="006E6C72">
          <w:rPr>
            <w:sz w:val="16"/>
            <w:szCs w:val="20"/>
            <w:lang w:val="sk-SK"/>
          </w:rPr>
          <w:fldChar w:fldCharType="begin"/>
        </w:r>
        <w:r w:rsidRPr="006E6C72">
          <w:rPr>
            <w:sz w:val="16"/>
            <w:szCs w:val="20"/>
            <w:lang w:val="sk-SK"/>
          </w:rPr>
          <w:instrText xml:space="preserve"> HYPERLINK "http://www.opevs.eu/" </w:instrText>
        </w:r>
        <w:r w:rsidRPr="006E6C72">
          <w:rPr>
            <w:sz w:val="16"/>
            <w:szCs w:val="20"/>
            <w:lang w:val="sk-SK"/>
          </w:rPr>
          <w:fldChar w:fldCharType="separate"/>
        </w:r>
        <w:r w:rsidRPr="006E6C72">
          <w:rPr>
            <w:sz w:val="16"/>
            <w:lang w:val="sk-SK"/>
          </w:rPr>
          <w:t>http://www.opevs.eu/</w:t>
        </w:r>
        <w:r w:rsidRPr="006E6C72">
          <w:rPr>
            <w:sz w:val="16"/>
            <w:lang w:val="sk-SK"/>
          </w:rPr>
          <w:fldChar w:fldCharType="end"/>
        </w:r>
        <w:r w:rsidRPr="006E6C72">
          <w:rPr>
            <w:sz w:val="16"/>
            <w:szCs w:val="20"/>
            <w:lang w:val="sk-SK"/>
          </w:rPr>
          <w:t xml:space="preserve"> , prípadne špecifikáciu adresy elektronickej schránky formou zverejnenia informácie</w:t>
        </w:r>
        <w:r w:rsidRPr="00220B1C">
          <w:rPr>
            <w:rFonts w:ascii="Times New Roman" w:hAnsi="Times New Roman" w:cs="Times New Roman"/>
            <w:sz w:val="20"/>
            <w:szCs w:val="20"/>
          </w:rPr>
          <w:t xml:space="preserve"> </w:t>
        </w:r>
        <w:r w:rsidRPr="006E6C72">
          <w:rPr>
            <w:sz w:val="16"/>
            <w:szCs w:val="20"/>
            <w:lang w:val="sk-SK"/>
          </w:rPr>
          <w:t xml:space="preserve">o zmene formálnych náležitostí výzvy na webovom sídle poskytovateľa </w:t>
        </w:r>
        <w:r w:rsidRPr="006E6C72">
          <w:rPr>
            <w:sz w:val="16"/>
            <w:szCs w:val="20"/>
            <w:lang w:val="sk-SK"/>
          </w:rPr>
          <w:fldChar w:fldCharType="begin"/>
        </w:r>
        <w:r w:rsidRPr="006E6C72">
          <w:rPr>
            <w:sz w:val="16"/>
            <w:szCs w:val="20"/>
            <w:lang w:val="sk-SK"/>
          </w:rPr>
          <w:instrText xml:space="preserve"> HYPERLINK "http://www.opevs.eu/" </w:instrText>
        </w:r>
        <w:r w:rsidRPr="006E6C72">
          <w:rPr>
            <w:sz w:val="16"/>
            <w:szCs w:val="20"/>
            <w:lang w:val="sk-SK"/>
          </w:rPr>
          <w:fldChar w:fldCharType="separate"/>
        </w:r>
        <w:r w:rsidRPr="006E6C72">
          <w:rPr>
            <w:sz w:val="16"/>
            <w:lang w:val="sk-SK"/>
          </w:rPr>
          <w:t>http://www.opevs.eu/</w:t>
        </w:r>
        <w:r w:rsidRPr="006E6C72">
          <w:rPr>
            <w:sz w:val="16"/>
            <w:lang w:val="sk-SK"/>
          </w:rPr>
          <w:fldChar w:fldCharType="end"/>
        </w:r>
        <w:r w:rsidRPr="006E6C72">
          <w:rPr>
            <w:sz w:val="16"/>
            <w:szCs w:val="20"/>
            <w:lang w:val="sk-SK"/>
          </w:rPr>
          <w:t xml:space="preserve"> na základe § 17, odsek 7 zákona o príspevku z EŠIF (bez potreby predĺženia termínu na predkladanie ŽoNFP).</w:t>
        </w:r>
      </w:ins>
    </w:p>
  </w:footnote>
  <w:footnote w:id="97">
    <w:p w14:paraId="15B0D096" w14:textId="77777777" w:rsidR="008A14B3" w:rsidRPr="001E46F8" w:rsidRDefault="008A14B3"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98">
    <w:p w14:paraId="64C5AC75" w14:textId="62AEDD79" w:rsidR="008A14B3" w:rsidRPr="00C931D2" w:rsidRDefault="008A14B3"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99">
    <w:p w14:paraId="32B0AA38" w14:textId="77777777" w:rsidR="008A14B3" w:rsidRPr="00251941" w:rsidRDefault="008A14B3"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8A14B3" w:rsidRDefault="008A14B3" w:rsidP="003950CB">
      <w:pPr>
        <w:pStyle w:val="Textpoznmkypodiarou"/>
        <w:rPr>
          <w:lang w:val="sk-SK"/>
        </w:rPr>
      </w:pPr>
    </w:p>
    <w:p w14:paraId="28CC8188" w14:textId="77777777" w:rsidR="008A14B3" w:rsidRPr="003F5F8A" w:rsidRDefault="008A14B3"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8A14B3" w:rsidRPr="00624DC2" w:rsidRDefault="008A14B3" w:rsidP="002B3DE0">
    <w:pPr>
      <w:pStyle w:val="Hlavika"/>
      <w:tabs>
        <w:tab w:val="clear" w:pos="4703"/>
        <w:tab w:val="clear" w:pos="9406"/>
        <w:tab w:val="left" w:pos="1763"/>
      </w:tabs>
      <w:rPr>
        <w:lang w:val="en-GB"/>
      </w:rPr>
    </w:pPr>
    <w:r>
      <w:rPr>
        <w:lang w:val="en-GB"/>
      </w:rPr>
      <w:tab/>
    </w:r>
  </w:p>
  <w:p w14:paraId="15B0D031" w14:textId="77777777" w:rsidR="008A14B3" w:rsidRDefault="008A14B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4">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5">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6">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0">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8"/>
  </w:num>
  <w:num w:numId="3">
    <w:abstractNumId w:val="35"/>
  </w:num>
  <w:num w:numId="4">
    <w:abstractNumId w:val="3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8"/>
  </w:num>
  <w:num w:numId="8">
    <w:abstractNumId w:val="15"/>
  </w:num>
  <w:num w:numId="9">
    <w:abstractNumId w:val="47"/>
  </w:num>
  <w:num w:numId="10">
    <w:abstractNumId w:val="28"/>
  </w:num>
  <w:num w:numId="11">
    <w:abstractNumId w:val="1"/>
  </w:num>
  <w:num w:numId="12">
    <w:abstractNumId w:val="11"/>
  </w:num>
  <w:num w:numId="13">
    <w:abstractNumId w:val="33"/>
  </w:num>
  <w:num w:numId="14">
    <w:abstractNumId w:val="5"/>
  </w:num>
  <w:num w:numId="15">
    <w:abstractNumId w:val="23"/>
  </w:num>
  <w:num w:numId="16">
    <w:abstractNumId w:val="26"/>
  </w:num>
  <w:num w:numId="17">
    <w:abstractNumId w:val="7"/>
  </w:num>
  <w:num w:numId="18">
    <w:abstractNumId w:val="6"/>
  </w:num>
  <w:num w:numId="19">
    <w:abstractNumId w:val="46"/>
  </w:num>
  <w:num w:numId="20">
    <w:abstractNumId w:val="29"/>
  </w:num>
  <w:num w:numId="21">
    <w:abstractNumId w:val="0"/>
  </w:num>
  <w:num w:numId="22">
    <w:abstractNumId w:val="37"/>
  </w:num>
  <w:num w:numId="23">
    <w:abstractNumId w:val="9"/>
  </w:num>
  <w:num w:numId="24">
    <w:abstractNumId w:val="45"/>
  </w:num>
  <w:num w:numId="25">
    <w:abstractNumId w:val="39"/>
  </w:num>
  <w:num w:numId="26">
    <w:abstractNumId w:val="42"/>
  </w:num>
  <w:num w:numId="27">
    <w:abstractNumId w:val="4"/>
  </w:num>
  <w:num w:numId="28">
    <w:abstractNumId w:val="12"/>
  </w:num>
  <w:num w:numId="29">
    <w:abstractNumId w:val="51"/>
  </w:num>
  <w:num w:numId="30">
    <w:abstractNumId w:val="14"/>
  </w:num>
  <w:num w:numId="31">
    <w:abstractNumId w:val="49"/>
  </w:num>
  <w:num w:numId="32">
    <w:abstractNumId w:val="40"/>
  </w:num>
  <w:num w:numId="33">
    <w:abstractNumId w:val="18"/>
  </w:num>
  <w:num w:numId="34">
    <w:abstractNumId w:val="2"/>
  </w:num>
  <w:num w:numId="35">
    <w:abstractNumId w:val="32"/>
  </w:num>
  <w:num w:numId="36">
    <w:abstractNumId w:val="17"/>
  </w:num>
  <w:num w:numId="37">
    <w:abstractNumId w:val="34"/>
  </w:num>
  <w:num w:numId="38">
    <w:abstractNumId w:val="50"/>
  </w:num>
  <w:num w:numId="39">
    <w:abstractNumId w:val="19"/>
  </w:num>
  <w:num w:numId="40">
    <w:abstractNumId w:val="30"/>
  </w:num>
  <w:num w:numId="41">
    <w:abstractNumId w:val="21"/>
  </w:num>
  <w:num w:numId="42">
    <w:abstractNumId w:val="43"/>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1"/>
  </w:num>
  <w:num w:numId="51">
    <w:abstractNumId w:val="24"/>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Rudolf Hrudkay">
    <w15:presenceInfo w15:providerId="None" w15:userId="Rudolf Hrudkay"/>
  </w15:person>
  <w15:person w15:author="Branislav Horák">
    <w15:presenceInfo w15:providerId="None" w15:userId="Branislav Horák"/>
  </w15:person>
  <w15:person w15:author="Milan Matovič">
    <w15:presenceInfo w15:providerId="None" w15:userId="Milan Matovi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64A"/>
    <w:rsid w:val="00003C45"/>
    <w:rsid w:val="000044E9"/>
    <w:rsid w:val="00005222"/>
    <w:rsid w:val="000052A6"/>
    <w:rsid w:val="0000565C"/>
    <w:rsid w:val="00005D5E"/>
    <w:rsid w:val="00006018"/>
    <w:rsid w:val="00007450"/>
    <w:rsid w:val="00007D88"/>
    <w:rsid w:val="0001104D"/>
    <w:rsid w:val="00011220"/>
    <w:rsid w:val="00011606"/>
    <w:rsid w:val="00011F56"/>
    <w:rsid w:val="00012A1E"/>
    <w:rsid w:val="00012BC6"/>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7842"/>
    <w:rsid w:val="000F7D67"/>
    <w:rsid w:val="00100D0B"/>
    <w:rsid w:val="0010170C"/>
    <w:rsid w:val="00101B9B"/>
    <w:rsid w:val="00101C7E"/>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5A8"/>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3801"/>
    <w:rsid w:val="001A3955"/>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896"/>
    <w:rsid w:val="001E5F73"/>
    <w:rsid w:val="001E6738"/>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F23"/>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165"/>
    <w:rsid w:val="00253B58"/>
    <w:rsid w:val="00253BF6"/>
    <w:rsid w:val="0025443C"/>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355"/>
    <w:rsid w:val="002F3DA2"/>
    <w:rsid w:val="002F3F60"/>
    <w:rsid w:val="002F4604"/>
    <w:rsid w:val="002F539E"/>
    <w:rsid w:val="002F6754"/>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1036"/>
    <w:rsid w:val="00311494"/>
    <w:rsid w:val="003115C7"/>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231"/>
    <w:rsid w:val="00351C00"/>
    <w:rsid w:val="0035240E"/>
    <w:rsid w:val="003530AF"/>
    <w:rsid w:val="003530CD"/>
    <w:rsid w:val="0035315C"/>
    <w:rsid w:val="00353358"/>
    <w:rsid w:val="00353B22"/>
    <w:rsid w:val="00353D19"/>
    <w:rsid w:val="00354352"/>
    <w:rsid w:val="00354402"/>
    <w:rsid w:val="003546E9"/>
    <w:rsid w:val="00354BC8"/>
    <w:rsid w:val="003564CF"/>
    <w:rsid w:val="003567D5"/>
    <w:rsid w:val="00356AE7"/>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A46"/>
    <w:rsid w:val="00377CD0"/>
    <w:rsid w:val="00380637"/>
    <w:rsid w:val="003809E5"/>
    <w:rsid w:val="00380BFB"/>
    <w:rsid w:val="00380C9E"/>
    <w:rsid w:val="003810DF"/>
    <w:rsid w:val="003814A8"/>
    <w:rsid w:val="003817ED"/>
    <w:rsid w:val="0038197D"/>
    <w:rsid w:val="00381C9B"/>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5054"/>
    <w:rsid w:val="0041565B"/>
    <w:rsid w:val="00416143"/>
    <w:rsid w:val="004167E3"/>
    <w:rsid w:val="004169EC"/>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6EB"/>
    <w:rsid w:val="00434D7E"/>
    <w:rsid w:val="004361A4"/>
    <w:rsid w:val="00436B02"/>
    <w:rsid w:val="00436B57"/>
    <w:rsid w:val="00436E53"/>
    <w:rsid w:val="004376B9"/>
    <w:rsid w:val="00437E70"/>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880"/>
    <w:rsid w:val="004C1D7D"/>
    <w:rsid w:val="004C1F00"/>
    <w:rsid w:val="004C357F"/>
    <w:rsid w:val="004C45A0"/>
    <w:rsid w:val="004C465F"/>
    <w:rsid w:val="004C489C"/>
    <w:rsid w:val="004C4F24"/>
    <w:rsid w:val="004C5EBF"/>
    <w:rsid w:val="004C60E7"/>
    <w:rsid w:val="004C62E8"/>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EB3"/>
    <w:rsid w:val="004E704A"/>
    <w:rsid w:val="004E73D6"/>
    <w:rsid w:val="004E74EE"/>
    <w:rsid w:val="004E7544"/>
    <w:rsid w:val="004E7D68"/>
    <w:rsid w:val="004F01CE"/>
    <w:rsid w:val="004F0C4E"/>
    <w:rsid w:val="004F0E1A"/>
    <w:rsid w:val="004F1033"/>
    <w:rsid w:val="004F10BF"/>
    <w:rsid w:val="004F11B5"/>
    <w:rsid w:val="004F1B93"/>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3950"/>
    <w:rsid w:val="00544184"/>
    <w:rsid w:val="00544395"/>
    <w:rsid w:val="005445B4"/>
    <w:rsid w:val="0054475E"/>
    <w:rsid w:val="00544791"/>
    <w:rsid w:val="0054566D"/>
    <w:rsid w:val="005464F0"/>
    <w:rsid w:val="00546AD9"/>
    <w:rsid w:val="00547DFB"/>
    <w:rsid w:val="005502E4"/>
    <w:rsid w:val="005519A7"/>
    <w:rsid w:val="00551D45"/>
    <w:rsid w:val="00551D65"/>
    <w:rsid w:val="005530BA"/>
    <w:rsid w:val="0055317D"/>
    <w:rsid w:val="00553531"/>
    <w:rsid w:val="005537B5"/>
    <w:rsid w:val="005541DF"/>
    <w:rsid w:val="0055433D"/>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4E55"/>
    <w:rsid w:val="005851F0"/>
    <w:rsid w:val="00585CBF"/>
    <w:rsid w:val="005861F6"/>
    <w:rsid w:val="00586C59"/>
    <w:rsid w:val="00586E8D"/>
    <w:rsid w:val="005870CD"/>
    <w:rsid w:val="00587581"/>
    <w:rsid w:val="005876E1"/>
    <w:rsid w:val="00587C66"/>
    <w:rsid w:val="00590495"/>
    <w:rsid w:val="00590505"/>
    <w:rsid w:val="005907F1"/>
    <w:rsid w:val="00590C9C"/>
    <w:rsid w:val="00591544"/>
    <w:rsid w:val="00591C6C"/>
    <w:rsid w:val="00591CAF"/>
    <w:rsid w:val="00591F25"/>
    <w:rsid w:val="005928BD"/>
    <w:rsid w:val="0059299B"/>
    <w:rsid w:val="005936FF"/>
    <w:rsid w:val="00593DF6"/>
    <w:rsid w:val="005948DB"/>
    <w:rsid w:val="00594D21"/>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CAD"/>
    <w:rsid w:val="005B57C6"/>
    <w:rsid w:val="005B589B"/>
    <w:rsid w:val="005B60D7"/>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3243"/>
    <w:rsid w:val="005E3545"/>
    <w:rsid w:val="005E38AC"/>
    <w:rsid w:val="005E3DF2"/>
    <w:rsid w:val="005E3F59"/>
    <w:rsid w:val="005E404C"/>
    <w:rsid w:val="005E40F1"/>
    <w:rsid w:val="005E4755"/>
    <w:rsid w:val="005E549F"/>
    <w:rsid w:val="005E5A6D"/>
    <w:rsid w:val="005E5D2D"/>
    <w:rsid w:val="005E7025"/>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45E"/>
    <w:rsid w:val="0063055D"/>
    <w:rsid w:val="006316CB"/>
    <w:rsid w:val="00632091"/>
    <w:rsid w:val="006328F5"/>
    <w:rsid w:val="00633760"/>
    <w:rsid w:val="006337A7"/>
    <w:rsid w:val="006344DA"/>
    <w:rsid w:val="00634CD3"/>
    <w:rsid w:val="00634E9A"/>
    <w:rsid w:val="00635009"/>
    <w:rsid w:val="006351CD"/>
    <w:rsid w:val="00635A6A"/>
    <w:rsid w:val="00635EF4"/>
    <w:rsid w:val="006366AB"/>
    <w:rsid w:val="00636A00"/>
    <w:rsid w:val="006375CB"/>
    <w:rsid w:val="00637863"/>
    <w:rsid w:val="00637D84"/>
    <w:rsid w:val="00637E68"/>
    <w:rsid w:val="0064059E"/>
    <w:rsid w:val="00640805"/>
    <w:rsid w:val="0064130C"/>
    <w:rsid w:val="00641315"/>
    <w:rsid w:val="00642411"/>
    <w:rsid w:val="00642544"/>
    <w:rsid w:val="00642671"/>
    <w:rsid w:val="00643AC7"/>
    <w:rsid w:val="0064588E"/>
    <w:rsid w:val="006462B3"/>
    <w:rsid w:val="006464B2"/>
    <w:rsid w:val="00646F25"/>
    <w:rsid w:val="00647CF0"/>
    <w:rsid w:val="006501B2"/>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4E1"/>
    <w:rsid w:val="006C4370"/>
    <w:rsid w:val="006C4DA0"/>
    <w:rsid w:val="006C6A7A"/>
    <w:rsid w:val="006C6BF3"/>
    <w:rsid w:val="006C7FDE"/>
    <w:rsid w:val="006D0043"/>
    <w:rsid w:val="006D02FC"/>
    <w:rsid w:val="006D0C03"/>
    <w:rsid w:val="006D0D3F"/>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A32"/>
    <w:rsid w:val="006E24C5"/>
    <w:rsid w:val="006E3CE3"/>
    <w:rsid w:val="006E3EA2"/>
    <w:rsid w:val="006E404D"/>
    <w:rsid w:val="006E406C"/>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FF"/>
    <w:rsid w:val="007437E2"/>
    <w:rsid w:val="00743852"/>
    <w:rsid w:val="00743FE0"/>
    <w:rsid w:val="007440CE"/>
    <w:rsid w:val="00744120"/>
    <w:rsid w:val="00744B64"/>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F68"/>
    <w:rsid w:val="00776137"/>
    <w:rsid w:val="007762D3"/>
    <w:rsid w:val="0077670D"/>
    <w:rsid w:val="00776CCC"/>
    <w:rsid w:val="00777B34"/>
    <w:rsid w:val="00777D94"/>
    <w:rsid w:val="00780096"/>
    <w:rsid w:val="00780D45"/>
    <w:rsid w:val="0078139D"/>
    <w:rsid w:val="007813E7"/>
    <w:rsid w:val="00781464"/>
    <w:rsid w:val="00781AEA"/>
    <w:rsid w:val="00781B17"/>
    <w:rsid w:val="0078250C"/>
    <w:rsid w:val="0078254C"/>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E39"/>
    <w:rsid w:val="007C73AA"/>
    <w:rsid w:val="007C7440"/>
    <w:rsid w:val="007D0CA1"/>
    <w:rsid w:val="007D122A"/>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4B3"/>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83E"/>
    <w:rsid w:val="008F2D2F"/>
    <w:rsid w:val="008F3D27"/>
    <w:rsid w:val="008F4767"/>
    <w:rsid w:val="008F4C12"/>
    <w:rsid w:val="008F5673"/>
    <w:rsid w:val="008F5CF1"/>
    <w:rsid w:val="008F5DA4"/>
    <w:rsid w:val="008F5EC1"/>
    <w:rsid w:val="008F5FF4"/>
    <w:rsid w:val="008F6074"/>
    <w:rsid w:val="008F74F4"/>
    <w:rsid w:val="008F7983"/>
    <w:rsid w:val="0090055C"/>
    <w:rsid w:val="00900826"/>
    <w:rsid w:val="0090124A"/>
    <w:rsid w:val="00901E0A"/>
    <w:rsid w:val="009028CB"/>
    <w:rsid w:val="009028D8"/>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911"/>
    <w:rsid w:val="009671A8"/>
    <w:rsid w:val="00967CC7"/>
    <w:rsid w:val="009702BA"/>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4036"/>
    <w:rsid w:val="009E43CF"/>
    <w:rsid w:val="009E4617"/>
    <w:rsid w:val="009E4946"/>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203BF"/>
    <w:rsid w:val="00A20B6A"/>
    <w:rsid w:val="00A20F92"/>
    <w:rsid w:val="00A2115A"/>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83C"/>
    <w:rsid w:val="00A73880"/>
    <w:rsid w:val="00A73CE7"/>
    <w:rsid w:val="00A74269"/>
    <w:rsid w:val="00A7426E"/>
    <w:rsid w:val="00A743A7"/>
    <w:rsid w:val="00A74B26"/>
    <w:rsid w:val="00A74D24"/>
    <w:rsid w:val="00A7521D"/>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6FA"/>
    <w:rsid w:val="00B15967"/>
    <w:rsid w:val="00B163F4"/>
    <w:rsid w:val="00B174EE"/>
    <w:rsid w:val="00B1791D"/>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A08"/>
    <w:rsid w:val="00B7583F"/>
    <w:rsid w:val="00B76529"/>
    <w:rsid w:val="00B7735D"/>
    <w:rsid w:val="00B7764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64D"/>
    <w:rsid w:val="00BC366F"/>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0CBA"/>
    <w:rsid w:val="00BE12B6"/>
    <w:rsid w:val="00BE12E5"/>
    <w:rsid w:val="00BE19F5"/>
    <w:rsid w:val="00BE2165"/>
    <w:rsid w:val="00BE2CBE"/>
    <w:rsid w:val="00BE3155"/>
    <w:rsid w:val="00BE3540"/>
    <w:rsid w:val="00BE483F"/>
    <w:rsid w:val="00BE489A"/>
    <w:rsid w:val="00BE61D5"/>
    <w:rsid w:val="00BE646C"/>
    <w:rsid w:val="00BE6734"/>
    <w:rsid w:val="00BE67E8"/>
    <w:rsid w:val="00BE6851"/>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1D0"/>
    <w:rsid w:val="00C17AB2"/>
    <w:rsid w:val="00C2063A"/>
    <w:rsid w:val="00C214C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F62"/>
    <w:rsid w:val="00C6135E"/>
    <w:rsid w:val="00C614B5"/>
    <w:rsid w:val="00C61CF2"/>
    <w:rsid w:val="00C61CF8"/>
    <w:rsid w:val="00C6230E"/>
    <w:rsid w:val="00C62FE5"/>
    <w:rsid w:val="00C64049"/>
    <w:rsid w:val="00C6495D"/>
    <w:rsid w:val="00C64C32"/>
    <w:rsid w:val="00C66106"/>
    <w:rsid w:val="00C66167"/>
    <w:rsid w:val="00C666E1"/>
    <w:rsid w:val="00C6700D"/>
    <w:rsid w:val="00C67AF8"/>
    <w:rsid w:val="00C67FDB"/>
    <w:rsid w:val="00C70692"/>
    <w:rsid w:val="00C70CCB"/>
    <w:rsid w:val="00C713F5"/>
    <w:rsid w:val="00C7159D"/>
    <w:rsid w:val="00C71E01"/>
    <w:rsid w:val="00C731DF"/>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50CA"/>
    <w:rsid w:val="00D15190"/>
    <w:rsid w:val="00D1621A"/>
    <w:rsid w:val="00D16656"/>
    <w:rsid w:val="00D169C3"/>
    <w:rsid w:val="00D16B22"/>
    <w:rsid w:val="00D17BBE"/>
    <w:rsid w:val="00D2017D"/>
    <w:rsid w:val="00D2127A"/>
    <w:rsid w:val="00D21286"/>
    <w:rsid w:val="00D21401"/>
    <w:rsid w:val="00D218DF"/>
    <w:rsid w:val="00D219AA"/>
    <w:rsid w:val="00D22965"/>
    <w:rsid w:val="00D23C8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E3A"/>
    <w:rsid w:val="00D632EA"/>
    <w:rsid w:val="00D63454"/>
    <w:rsid w:val="00D64558"/>
    <w:rsid w:val="00D65504"/>
    <w:rsid w:val="00D660C6"/>
    <w:rsid w:val="00D66B8A"/>
    <w:rsid w:val="00D67B78"/>
    <w:rsid w:val="00D67FC4"/>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EF1"/>
    <w:rsid w:val="00DC107D"/>
    <w:rsid w:val="00DC120E"/>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474"/>
    <w:rsid w:val="00E05A51"/>
    <w:rsid w:val="00E06B6A"/>
    <w:rsid w:val="00E06D7F"/>
    <w:rsid w:val="00E07C02"/>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E6F"/>
    <w:rsid w:val="00E2643B"/>
    <w:rsid w:val="00E2649F"/>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8F"/>
    <w:rsid w:val="00E85017"/>
    <w:rsid w:val="00E85224"/>
    <w:rsid w:val="00E85309"/>
    <w:rsid w:val="00E8738C"/>
    <w:rsid w:val="00E87598"/>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1AF2"/>
    <w:rsid w:val="00EE280E"/>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5FC7"/>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BEE"/>
    <w:rsid w:val="00F2344F"/>
    <w:rsid w:val="00F237B9"/>
    <w:rsid w:val="00F238FB"/>
    <w:rsid w:val="00F23F9A"/>
    <w:rsid w:val="00F24272"/>
    <w:rsid w:val="00F243D8"/>
    <w:rsid w:val="00F2450D"/>
    <w:rsid w:val="00F24708"/>
    <w:rsid w:val="00F2517A"/>
    <w:rsid w:val="00F265D3"/>
    <w:rsid w:val="00F2676F"/>
    <w:rsid w:val="00F27D85"/>
    <w:rsid w:val="00F27F20"/>
    <w:rsid w:val="00F308B9"/>
    <w:rsid w:val="00F31361"/>
    <w:rsid w:val="00F319F0"/>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DBC"/>
    <w:rsid w:val="00F74B24"/>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39A"/>
    <w:rsid w:val="00F85DDA"/>
    <w:rsid w:val="00F863EF"/>
    <w:rsid w:val="00F863F5"/>
    <w:rsid w:val="00F86925"/>
    <w:rsid w:val="00F86C90"/>
    <w:rsid w:val="00F86CC7"/>
    <w:rsid w:val="00F90063"/>
    <w:rsid w:val="00F90A7A"/>
    <w:rsid w:val="00F91E66"/>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9AC"/>
    <w:rsid w:val="00FC7BBB"/>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EE9D5BA-524E-4645-AF81-5A5A252E05A3}">
  <ds:schemaRef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terms/"/>
    <ds:schemaRef ds:uri="http://purl.org/dc/elements/1.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B8CB19E-79CF-4359-87B6-76A0AA055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86</Pages>
  <Words>33885</Words>
  <Characters>193145</Characters>
  <Application>Microsoft Office Word</Application>
  <DocSecurity>0</DocSecurity>
  <Lines>1609</Lines>
  <Paragraphs>453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52</cp:revision>
  <cp:lastPrinted>2017-01-17T14:22:00Z</cp:lastPrinted>
  <dcterms:created xsi:type="dcterms:W3CDTF">2017-02-17T08:06:00Z</dcterms:created>
  <dcterms:modified xsi:type="dcterms:W3CDTF">2017-05-11T15:19:00Z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